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xml:space="preserve">)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7655"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2253"/>
        <w:gridCol w:w="2152"/>
        <w:gridCol w:w="1517"/>
      </w:tblGrid>
      <w:tr w:rsidR="00B90DC2" w:rsidRPr="00506BD8" w14:paraId="177DE49B" w14:textId="1A7C8BB3" w:rsidTr="00B90DC2">
        <w:tc>
          <w:tcPr>
            <w:tcW w:w="1733" w:type="dxa"/>
            <w:vAlign w:val="center"/>
          </w:tcPr>
          <w:p w14:paraId="03BE7D5C" w14:textId="77777777" w:rsidR="00B90DC2" w:rsidRPr="00874A70" w:rsidRDefault="00B90DC2" w:rsidP="00B90DC2">
            <w:pPr>
              <w:pStyle w:val="1"/>
              <w:jc w:val="center"/>
              <w:rPr>
                <w:b/>
                <w:szCs w:val="22"/>
              </w:rPr>
            </w:pPr>
            <w:r w:rsidRPr="00874A70">
              <w:rPr>
                <w:b/>
                <w:szCs w:val="22"/>
              </w:rPr>
              <w:t>Generation Plant Type</w:t>
            </w:r>
          </w:p>
        </w:tc>
        <w:tc>
          <w:tcPr>
            <w:tcW w:w="2253" w:type="dxa"/>
            <w:vAlign w:val="center"/>
          </w:tcPr>
          <w:p w14:paraId="3DDBE72C" w14:textId="77777777" w:rsidR="00B90DC2" w:rsidRPr="00874A70" w:rsidRDefault="00B90DC2" w:rsidP="00B90DC2">
            <w:pPr>
              <w:pStyle w:val="1"/>
              <w:jc w:val="center"/>
              <w:rPr>
                <w:b/>
                <w:szCs w:val="22"/>
              </w:rPr>
            </w:pPr>
            <w:r w:rsidRPr="00874A70">
              <w:rPr>
                <w:b/>
                <w:szCs w:val="22"/>
              </w:rPr>
              <w:t>Peak Security Background</w:t>
            </w:r>
          </w:p>
        </w:tc>
        <w:tc>
          <w:tcPr>
            <w:tcW w:w="2152" w:type="dxa"/>
            <w:vAlign w:val="center"/>
          </w:tcPr>
          <w:p w14:paraId="38405807" w14:textId="77777777" w:rsidR="00B90DC2" w:rsidRPr="00874A70" w:rsidRDefault="00B90DC2" w:rsidP="00B90DC2">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517" w:type="dxa"/>
          </w:tcPr>
          <w:p w14:paraId="37080EAF" w14:textId="10E631E0" w:rsidR="00B90DC2" w:rsidRPr="00874A70" w:rsidRDefault="00B90DC2" w:rsidP="00B90DC2">
            <w:pPr>
              <w:pStyle w:val="1"/>
              <w:jc w:val="center"/>
              <w:rPr>
                <w:b/>
                <w:szCs w:val="22"/>
              </w:rPr>
            </w:pPr>
            <w:ins w:id="153" w:author="Author" w:date="2024-06-11T09:32:00Z">
              <w:r>
                <w:rPr>
                  <w:b/>
                  <w:szCs w:val="22"/>
                </w:rPr>
                <w:t>Technology Type</w:t>
              </w:r>
            </w:ins>
          </w:p>
        </w:tc>
      </w:tr>
      <w:tr w:rsidR="00B90DC2" w:rsidRPr="00506BD8" w14:paraId="45F61E55" w14:textId="3631FE2D" w:rsidTr="00B90DC2">
        <w:tc>
          <w:tcPr>
            <w:tcW w:w="1733" w:type="dxa"/>
          </w:tcPr>
          <w:p w14:paraId="53B7BC8A" w14:textId="77777777" w:rsidR="00B90DC2" w:rsidRPr="00874A70" w:rsidRDefault="00B90DC2" w:rsidP="00B90DC2">
            <w:pPr>
              <w:pStyle w:val="1"/>
              <w:jc w:val="both"/>
              <w:rPr>
                <w:szCs w:val="22"/>
              </w:rPr>
            </w:pPr>
            <w:r w:rsidRPr="00874A70">
              <w:rPr>
                <w:szCs w:val="22"/>
              </w:rPr>
              <w:t>Intermittent</w:t>
            </w:r>
          </w:p>
        </w:tc>
        <w:tc>
          <w:tcPr>
            <w:tcW w:w="2253" w:type="dxa"/>
          </w:tcPr>
          <w:p w14:paraId="4AC8D6BE" w14:textId="77777777" w:rsidR="00B90DC2" w:rsidRPr="00874A70" w:rsidRDefault="00B90DC2" w:rsidP="00B90DC2">
            <w:pPr>
              <w:pStyle w:val="1"/>
              <w:jc w:val="center"/>
              <w:rPr>
                <w:szCs w:val="22"/>
              </w:rPr>
            </w:pPr>
            <w:r w:rsidRPr="00874A70">
              <w:rPr>
                <w:szCs w:val="22"/>
              </w:rPr>
              <w:t>Fixed (0%)</w:t>
            </w:r>
          </w:p>
        </w:tc>
        <w:tc>
          <w:tcPr>
            <w:tcW w:w="2152" w:type="dxa"/>
          </w:tcPr>
          <w:p w14:paraId="15E32459" w14:textId="77777777" w:rsidR="00B90DC2" w:rsidRPr="00874A70" w:rsidRDefault="00B90DC2" w:rsidP="00B90DC2">
            <w:pPr>
              <w:pStyle w:val="1"/>
              <w:jc w:val="center"/>
              <w:rPr>
                <w:szCs w:val="22"/>
              </w:rPr>
            </w:pPr>
            <w:r w:rsidRPr="00874A70">
              <w:rPr>
                <w:szCs w:val="22"/>
              </w:rPr>
              <w:t>Fixed (70%)</w:t>
            </w:r>
          </w:p>
        </w:tc>
        <w:tc>
          <w:tcPr>
            <w:tcW w:w="1517" w:type="dxa"/>
          </w:tcPr>
          <w:p w14:paraId="36F0D9D7" w14:textId="6A142495" w:rsidR="00B90DC2" w:rsidRPr="00874A70" w:rsidRDefault="00B90DC2" w:rsidP="00B90DC2">
            <w:pPr>
              <w:pStyle w:val="1"/>
              <w:jc w:val="center"/>
              <w:rPr>
                <w:szCs w:val="22"/>
              </w:rPr>
            </w:pPr>
            <w:ins w:id="154" w:author="Author" w:date="2024-06-11T09:32:00Z">
              <w:r>
                <w:rPr>
                  <w:szCs w:val="22"/>
                </w:rPr>
                <w:t>Intermittent</w:t>
              </w:r>
            </w:ins>
          </w:p>
        </w:tc>
      </w:tr>
      <w:tr w:rsidR="00B90DC2" w:rsidRPr="00506BD8" w14:paraId="7C06D146" w14:textId="38BCE6C7" w:rsidTr="00B90DC2">
        <w:tc>
          <w:tcPr>
            <w:tcW w:w="1733" w:type="dxa"/>
          </w:tcPr>
          <w:p w14:paraId="0DF67EF8" w14:textId="77777777" w:rsidR="00B90DC2" w:rsidRPr="00874A70" w:rsidRDefault="00B90DC2" w:rsidP="00B90DC2">
            <w:pPr>
              <w:pStyle w:val="1"/>
              <w:jc w:val="both"/>
              <w:rPr>
                <w:szCs w:val="22"/>
              </w:rPr>
            </w:pPr>
            <w:r w:rsidRPr="00874A70">
              <w:rPr>
                <w:szCs w:val="22"/>
              </w:rPr>
              <w:t>Nuclear &amp; CCS</w:t>
            </w:r>
          </w:p>
        </w:tc>
        <w:tc>
          <w:tcPr>
            <w:tcW w:w="2253" w:type="dxa"/>
          </w:tcPr>
          <w:p w14:paraId="4471ACA3" w14:textId="77777777" w:rsidR="00B90DC2" w:rsidRPr="00874A70" w:rsidRDefault="00B90DC2" w:rsidP="00B90DC2">
            <w:pPr>
              <w:pStyle w:val="1"/>
              <w:jc w:val="center"/>
              <w:rPr>
                <w:szCs w:val="22"/>
              </w:rPr>
            </w:pPr>
            <w:r w:rsidRPr="00874A70">
              <w:rPr>
                <w:szCs w:val="22"/>
              </w:rPr>
              <w:t>Variable</w:t>
            </w:r>
          </w:p>
        </w:tc>
        <w:tc>
          <w:tcPr>
            <w:tcW w:w="2152" w:type="dxa"/>
          </w:tcPr>
          <w:p w14:paraId="57F8BA10" w14:textId="77777777" w:rsidR="00B90DC2" w:rsidRPr="00874A70" w:rsidRDefault="00B90DC2" w:rsidP="00B90DC2">
            <w:pPr>
              <w:pStyle w:val="1"/>
              <w:jc w:val="center"/>
              <w:rPr>
                <w:szCs w:val="22"/>
              </w:rPr>
            </w:pPr>
            <w:r w:rsidRPr="00874A70">
              <w:rPr>
                <w:szCs w:val="22"/>
              </w:rPr>
              <w:t>Fixed (85%)</w:t>
            </w:r>
          </w:p>
        </w:tc>
        <w:tc>
          <w:tcPr>
            <w:tcW w:w="1517" w:type="dxa"/>
          </w:tcPr>
          <w:p w14:paraId="41EE387C" w14:textId="21CC498A" w:rsidR="00B90DC2" w:rsidRPr="00874A70" w:rsidRDefault="00B90DC2" w:rsidP="00B90DC2">
            <w:pPr>
              <w:pStyle w:val="1"/>
              <w:jc w:val="center"/>
              <w:rPr>
                <w:szCs w:val="22"/>
              </w:rPr>
            </w:pPr>
            <w:ins w:id="155" w:author="Author" w:date="2024-06-11T09:32:00Z">
              <w:r>
                <w:rPr>
                  <w:szCs w:val="22"/>
                </w:rPr>
                <w:t>Conventional Low Carbon</w:t>
              </w:r>
            </w:ins>
          </w:p>
        </w:tc>
      </w:tr>
      <w:tr w:rsidR="00B90DC2" w:rsidRPr="00506BD8" w14:paraId="1DC1DE16" w14:textId="76B609E0" w:rsidTr="00B90DC2">
        <w:tc>
          <w:tcPr>
            <w:tcW w:w="1733" w:type="dxa"/>
          </w:tcPr>
          <w:p w14:paraId="2C9765FD" w14:textId="77777777" w:rsidR="00B90DC2" w:rsidRPr="00874A70" w:rsidRDefault="00B90DC2" w:rsidP="00B90DC2">
            <w:pPr>
              <w:pStyle w:val="1"/>
              <w:jc w:val="both"/>
              <w:rPr>
                <w:szCs w:val="22"/>
              </w:rPr>
            </w:pPr>
            <w:r w:rsidRPr="00874A70">
              <w:rPr>
                <w:szCs w:val="22"/>
              </w:rPr>
              <w:t>Interconnectors</w:t>
            </w:r>
          </w:p>
        </w:tc>
        <w:tc>
          <w:tcPr>
            <w:tcW w:w="2253" w:type="dxa"/>
          </w:tcPr>
          <w:p w14:paraId="4730629E" w14:textId="77777777" w:rsidR="00B90DC2" w:rsidRPr="00874A70" w:rsidRDefault="00B90DC2" w:rsidP="00B90DC2">
            <w:pPr>
              <w:pStyle w:val="1"/>
              <w:jc w:val="center"/>
              <w:rPr>
                <w:szCs w:val="22"/>
              </w:rPr>
            </w:pPr>
            <w:r w:rsidRPr="00874A70">
              <w:rPr>
                <w:szCs w:val="22"/>
              </w:rPr>
              <w:t>Fixed (0%)</w:t>
            </w:r>
          </w:p>
        </w:tc>
        <w:tc>
          <w:tcPr>
            <w:tcW w:w="2152" w:type="dxa"/>
          </w:tcPr>
          <w:p w14:paraId="26441AB8" w14:textId="77777777" w:rsidR="00B90DC2" w:rsidRPr="00874A70" w:rsidRDefault="00B90DC2" w:rsidP="00B90DC2">
            <w:pPr>
              <w:pStyle w:val="1"/>
              <w:jc w:val="center"/>
              <w:rPr>
                <w:szCs w:val="22"/>
              </w:rPr>
            </w:pPr>
            <w:r w:rsidRPr="00874A70">
              <w:rPr>
                <w:szCs w:val="22"/>
              </w:rPr>
              <w:t>Fixed (100%)</w:t>
            </w:r>
          </w:p>
        </w:tc>
        <w:tc>
          <w:tcPr>
            <w:tcW w:w="1517" w:type="dxa"/>
          </w:tcPr>
          <w:p w14:paraId="40A5D035" w14:textId="352DEBB4" w:rsidR="00B90DC2" w:rsidRPr="00874A70" w:rsidRDefault="00B90DC2" w:rsidP="00B90DC2">
            <w:pPr>
              <w:pStyle w:val="1"/>
              <w:jc w:val="center"/>
              <w:rPr>
                <w:szCs w:val="22"/>
              </w:rPr>
            </w:pPr>
            <w:ins w:id="156" w:author="Author" w:date="2024-06-11T09:32:00Z">
              <w:r>
                <w:rPr>
                  <w:szCs w:val="22"/>
                </w:rPr>
                <w:t>N/A</w:t>
              </w:r>
            </w:ins>
          </w:p>
        </w:tc>
      </w:tr>
      <w:tr w:rsidR="00B90DC2" w:rsidRPr="00506BD8" w14:paraId="4C8CC99E" w14:textId="39403F0A" w:rsidTr="00B90DC2">
        <w:tc>
          <w:tcPr>
            <w:tcW w:w="1733" w:type="dxa"/>
          </w:tcPr>
          <w:p w14:paraId="3171B248" w14:textId="77777777" w:rsidR="00B90DC2" w:rsidRPr="00874A70" w:rsidRDefault="00B90DC2" w:rsidP="00B90DC2">
            <w:pPr>
              <w:pStyle w:val="1"/>
              <w:jc w:val="both"/>
              <w:rPr>
                <w:szCs w:val="22"/>
              </w:rPr>
            </w:pPr>
            <w:r w:rsidRPr="00874A70">
              <w:rPr>
                <w:szCs w:val="22"/>
              </w:rPr>
              <w:t>Hydro</w:t>
            </w:r>
          </w:p>
        </w:tc>
        <w:tc>
          <w:tcPr>
            <w:tcW w:w="2253" w:type="dxa"/>
          </w:tcPr>
          <w:p w14:paraId="71D14826" w14:textId="77777777" w:rsidR="00B90DC2" w:rsidRPr="00874A70" w:rsidRDefault="00B90DC2" w:rsidP="00B90DC2">
            <w:pPr>
              <w:pStyle w:val="1"/>
              <w:jc w:val="center"/>
              <w:rPr>
                <w:szCs w:val="22"/>
              </w:rPr>
            </w:pPr>
            <w:r w:rsidRPr="00874A70">
              <w:rPr>
                <w:szCs w:val="22"/>
              </w:rPr>
              <w:t>Variable</w:t>
            </w:r>
          </w:p>
        </w:tc>
        <w:tc>
          <w:tcPr>
            <w:tcW w:w="2152" w:type="dxa"/>
          </w:tcPr>
          <w:p w14:paraId="04C9CB66" w14:textId="77777777" w:rsidR="00B90DC2" w:rsidRPr="00874A70" w:rsidRDefault="00B90DC2" w:rsidP="00B90DC2">
            <w:pPr>
              <w:pStyle w:val="1"/>
              <w:jc w:val="center"/>
              <w:rPr>
                <w:szCs w:val="22"/>
              </w:rPr>
            </w:pPr>
            <w:r w:rsidRPr="00874A70">
              <w:rPr>
                <w:szCs w:val="22"/>
              </w:rPr>
              <w:t>Variable</w:t>
            </w:r>
          </w:p>
        </w:tc>
        <w:tc>
          <w:tcPr>
            <w:tcW w:w="1517" w:type="dxa"/>
          </w:tcPr>
          <w:p w14:paraId="70BF2790" w14:textId="3DB8378D" w:rsidR="00B90DC2" w:rsidRPr="00874A70" w:rsidRDefault="00B90DC2" w:rsidP="00B90DC2">
            <w:pPr>
              <w:pStyle w:val="1"/>
              <w:jc w:val="center"/>
              <w:rPr>
                <w:szCs w:val="22"/>
              </w:rPr>
            </w:pPr>
            <w:ins w:id="157" w:author="Author" w:date="2024-06-11T09:32:00Z">
              <w:r>
                <w:rPr>
                  <w:szCs w:val="22"/>
                </w:rPr>
                <w:t>Conventional Low Carbon</w:t>
              </w:r>
            </w:ins>
          </w:p>
        </w:tc>
      </w:tr>
      <w:tr w:rsidR="00B90DC2" w:rsidRPr="00506BD8" w14:paraId="11CB4A1A" w14:textId="5CBA6956" w:rsidTr="00B90DC2">
        <w:tc>
          <w:tcPr>
            <w:tcW w:w="1733" w:type="dxa"/>
          </w:tcPr>
          <w:p w14:paraId="501F89C4" w14:textId="77777777" w:rsidR="00B90DC2" w:rsidRPr="00874A70" w:rsidRDefault="00B90DC2" w:rsidP="00B90DC2">
            <w:pPr>
              <w:pStyle w:val="1"/>
              <w:jc w:val="both"/>
              <w:rPr>
                <w:szCs w:val="22"/>
              </w:rPr>
            </w:pPr>
            <w:r w:rsidRPr="00874A70">
              <w:rPr>
                <w:szCs w:val="22"/>
              </w:rPr>
              <w:t>Pumped Storage</w:t>
            </w:r>
          </w:p>
        </w:tc>
        <w:tc>
          <w:tcPr>
            <w:tcW w:w="2253" w:type="dxa"/>
          </w:tcPr>
          <w:p w14:paraId="64F4F619" w14:textId="77777777" w:rsidR="00B90DC2" w:rsidRPr="00874A70" w:rsidRDefault="00B90DC2" w:rsidP="00B90DC2">
            <w:pPr>
              <w:pStyle w:val="1"/>
              <w:jc w:val="center"/>
              <w:rPr>
                <w:szCs w:val="22"/>
              </w:rPr>
            </w:pPr>
            <w:r w:rsidRPr="00874A70">
              <w:rPr>
                <w:szCs w:val="22"/>
              </w:rPr>
              <w:t>Variable</w:t>
            </w:r>
          </w:p>
        </w:tc>
        <w:tc>
          <w:tcPr>
            <w:tcW w:w="2152" w:type="dxa"/>
          </w:tcPr>
          <w:p w14:paraId="24920B61" w14:textId="77777777" w:rsidR="00B90DC2" w:rsidRPr="00874A70" w:rsidRDefault="00B90DC2" w:rsidP="00B90DC2">
            <w:pPr>
              <w:pStyle w:val="1"/>
              <w:jc w:val="center"/>
              <w:rPr>
                <w:szCs w:val="22"/>
              </w:rPr>
            </w:pPr>
            <w:r w:rsidRPr="00874A70">
              <w:rPr>
                <w:szCs w:val="22"/>
              </w:rPr>
              <w:t>Fixed (50%)</w:t>
            </w:r>
          </w:p>
        </w:tc>
        <w:tc>
          <w:tcPr>
            <w:tcW w:w="1517" w:type="dxa"/>
          </w:tcPr>
          <w:p w14:paraId="7667EE4B" w14:textId="5F37E9EC" w:rsidR="00B90DC2" w:rsidRPr="00874A70" w:rsidRDefault="00B90DC2" w:rsidP="00B90DC2">
            <w:pPr>
              <w:pStyle w:val="1"/>
              <w:jc w:val="center"/>
              <w:rPr>
                <w:szCs w:val="22"/>
              </w:rPr>
            </w:pPr>
            <w:ins w:id="158" w:author="Author" w:date="2024-06-11T09:32:00Z">
              <w:r>
                <w:rPr>
                  <w:szCs w:val="22"/>
                </w:rPr>
                <w:t>Conventional Carbon</w:t>
              </w:r>
            </w:ins>
          </w:p>
        </w:tc>
      </w:tr>
      <w:tr w:rsidR="00B90DC2" w:rsidRPr="00506BD8" w14:paraId="5F4836F2" w14:textId="3BBDFEEF" w:rsidTr="00B90DC2">
        <w:tc>
          <w:tcPr>
            <w:tcW w:w="1733" w:type="dxa"/>
          </w:tcPr>
          <w:p w14:paraId="3EE69452" w14:textId="77777777" w:rsidR="00B90DC2" w:rsidRPr="00874A70" w:rsidRDefault="00B90DC2" w:rsidP="00B90DC2">
            <w:pPr>
              <w:pStyle w:val="1"/>
              <w:jc w:val="both"/>
              <w:rPr>
                <w:szCs w:val="22"/>
              </w:rPr>
            </w:pPr>
            <w:r w:rsidRPr="00874A70">
              <w:rPr>
                <w:szCs w:val="22"/>
              </w:rPr>
              <w:t>Peaking</w:t>
            </w:r>
          </w:p>
        </w:tc>
        <w:tc>
          <w:tcPr>
            <w:tcW w:w="2253" w:type="dxa"/>
          </w:tcPr>
          <w:p w14:paraId="2ED4F591" w14:textId="77777777" w:rsidR="00B90DC2" w:rsidRPr="00874A70" w:rsidRDefault="00B90DC2" w:rsidP="00B90DC2">
            <w:pPr>
              <w:pStyle w:val="1"/>
              <w:jc w:val="center"/>
              <w:rPr>
                <w:szCs w:val="22"/>
              </w:rPr>
            </w:pPr>
            <w:r w:rsidRPr="00874A70">
              <w:rPr>
                <w:szCs w:val="22"/>
              </w:rPr>
              <w:t>Variable</w:t>
            </w:r>
          </w:p>
        </w:tc>
        <w:tc>
          <w:tcPr>
            <w:tcW w:w="2152" w:type="dxa"/>
          </w:tcPr>
          <w:p w14:paraId="3ADD851B" w14:textId="77777777" w:rsidR="00B90DC2" w:rsidRPr="00874A70" w:rsidRDefault="00B90DC2" w:rsidP="00B90DC2">
            <w:pPr>
              <w:pStyle w:val="1"/>
              <w:jc w:val="center"/>
              <w:rPr>
                <w:szCs w:val="22"/>
              </w:rPr>
            </w:pPr>
            <w:r w:rsidRPr="00874A70">
              <w:rPr>
                <w:szCs w:val="22"/>
              </w:rPr>
              <w:t>Fixed  (0%)</w:t>
            </w:r>
          </w:p>
        </w:tc>
        <w:tc>
          <w:tcPr>
            <w:tcW w:w="1517" w:type="dxa"/>
          </w:tcPr>
          <w:p w14:paraId="02E9DFE2" w14:textId="7F15EA6E" w:rsidR="00B90DC2" w:rsidRPr="00874A70" w:rsidRDefault="00B90DC2" w:rsidP="00B90DC2">
            <w:pPr>
              <w:pStyle w:val="1"/>
              <w:jc w:val="center"/>
              <w:rPr>
                <w:szCs w:val="22"/>
              </w:rPr>
            </w:pPr>
            <w:ins w:id="159" w:author="Author" w:date="2024-06-11T09:32:00Z">
              <w:r>
                <w:rPr>
                  <w:szCs w:val="22"/>
                </w:rPr>
                <w:t>Conventional Carbon</w:t>
              </w:r>
            </w:ins>
          </w:p>
        </w:tc>
      </w:tr>
      <w:tr w:rsidR="00B90DC2" w:rsidRPr="00506BD8" w14:paraId="4A8BF391" w14:textId="1A1BA882" w:rsidTr="00B90DC2">
        <w:tc>
          <w:tcPr>
            <w:tcW w:w="1733" w:type="dxa"/>
          </w:tcPr>
          <w:p w14:paraId="7070CF75" w14:textId="77777777" w:rsidR="00B90DC2" w:rsidRPr="00874A70" w:rsidRDefault="00B90DC2" w:rsidP="00B90DC2">
            <w:pPr>
              <w:pStyle w:val="1"/>
              <w:jc w:val="both"/>
              <w:rPr>
                <w:szCs w:val="22"/>
              </w:rPr>
            </w:pPr>
            <w:r w:rsidRPr="00874A70">
              <w:rPr>
                <w:szCs w:val="22"/>
              </w:rPr>
              <w:t>Other (Conventional)</w:t>
            </w:r>
          </w:p>
        </w:tc>
        <w:tc>
          <w:tcPr>
            <w:tcW w:w="2253" w:type="dxa"/>
          </w:tcPr>
          <w:p w14:paraId="32D3AAC6" w14:textId="77777777" w:rsidR="00B90DC2" w:rsidRPr="00874A70" w:rsidRDefault="00B90DC2" w:rsidP="00B90DC2">
            <w:pPr>
              <w:pStyle w:val="1"/>
              <w:jc w:val="center"/>
              <w:rPr>
                <w:szCs w:val="22"/>
              </w:rPr>
            </w:pPr>
            <w:r w:rsidRPr="00874A70">
              <w:rPr>
                <w:szCs w:val="22"/>
              </w:rPr>
              <w:t>Variable</w:t>
            </w:r>
          </w:p>
        </w:tc>
        <w:tc>
          <w:tcPr>
            <w:tcW w:w="2152" w:type="dxa"/>
          </w:tcPr>
          <w:p w14:paraId="7D4B3DBA" w14:textId="77777777" w:rsidR="00B90DC2" w:rsidRPr="00874A70" w:rsidRDefault="00B90DC2" w:rsidP="00B90DC2">
            <w:pPr>
              <w:pStyle w:val="1"/>
              <w:jc w:val="center"/>
              <w:rPr>
                <w:szCs w:val="22"/>
              </w:rPr>
            </w:pPr>
            <w:r w:rsidRPr="00874A70">
              <w:rPr>
                <w:szCs w:val="22"/>
              </w:rPr>
              <w:t>Variable</w:t>
            </w:r>
          </w:p>
        </w:tc>
        <w:tc>
          <w:tcPr>
            <w:tcW w:w="1517" w:type="dxa"/>
          </w:tcPr>
          <w:p w14:paraId="321C3521" w14:textId="06CF8D27" w:rsidR="00B90DC2" w:rsidRPr="00874A70" w:rsidRDefault="00B90DC2" w:rsidP="00B90DC2">
            <w:pPr>
              <w:pStyle w:val="1"/>
              <w:jc w:val="center"/>
              <w:rPr>
                <w:szCs w:val="22"/>
              </w:rPr>
            </w:pPr>
            <w:ins w:id="160" w:author="Author" w:date="2024-06-11T09:32:00Z">
              <w:r>
                <w:rPr>
                  <w:szCs w:val="22"/>
                </w:rPr>
                <w:t>Conventional Carbon</w:t>
              </w:r>
            </w:ins>
          </w:p>
        </w:tc>
      </w:tr>
    </w:tbl>
    <w:p w14:paraId="760BEA33" w14:textId="77777777" w:rsidR="00940F3A" w:rsidRDefault="00940F3A" w:rsidP="00940F3A">
      <w:pPr>
        <w:pStyle w:val="1"/>
        <w:ind w:left="1987"/>
        <w:jc w:val="both"/>
      </w:pPr>
    </w:p>
    <w:p w14:paraId="42248F47" w14:textId="77777777" w:rsidR="00940F3A" w:rsidRDefault="00940F3A" w:rsidP="00B90DC2">
      <w:pPr>
        <w:pStyle w:val="1"/>
        <w:numPr>
          <w:ilvl w:val="0"/>
          <w:numId w:val="51"/>
        </w:numPr>
        <w:ind w:left="1920"/>
        <w:jc w:val="both"/>
        <w:rPr>
          <w:ins w:id="161" w:author="Author" w:date="2024-06-11T09:33: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7D71192" w14:textId="77777777" w:rsidR="007C0EB4" w:rsidRDefault="007C0EB4" w:rsidP="007C0EB4">
      <w:pPr>
        <w:pStyle w:val="1"/>
        <w:numPr>
          <w:ilvl w:val="0"/>
          <w:numId w:val="51"/>
        </w:numPr>
        <w:ind w:left="1920"/>
        <w:jc w:val="both"/>
        <w:rPr>
          <w:ins w:id="162" w:author="Author" w:date="2024-06-11T09:33:00Z"/>
        </w:rPr>
      </w:pPr>
      <w:ins w:id="163" w:author="Author" w:date="2024-06-11T09:33:00Z">
        <w:r>
          <w:t xml:space="preserve">For the purposes of multi technology </w:t>
        </w:r>
        <w:r w:rsidRPr="00F231B2">
          <w:rPr>
            <w:b/>
            <w:bCs/>
          </w:rPr>
          <w:t>Power Station</w:t>
        </w:r>
        <w:r>
          <w:t xml:space="preserve"> charging, “technology type” shall categorise a generator as either Conventional Carbon, Conventional Low Carbon, or Intermittent as per the table above. Technology type may include more than one generation plant </w:t>
        </w:r>
        <w:proofErr w:type="gramStart"/>
        <w:r>
          <w:t>type</w:t>
        </w:r>
        <w:proofErr w:type="gramEnd"/>
      </w:ins>
    </w:p>
    <w:p w14:paraId="40DC6B8A" w14:textId="77777777" w:rsidR="001C0A92" w:rsidRDefault="001C0A92" w:rsidP="001C0A92">
      <w:pPr>
        <w:pStyle w:val="1"/>
        <w:numPr>
          <w:ilvl w:val="0"/>
          <w:numId w:val="51"/>
        </w:numPr>
        <w:ind w:left="1920"/>
        <w:jc w:val="both"/>
        <w:rPr>
          <w:ins w:id="164" w:author="Author" w:date="2024-06-11T09:33:00Z"/>
        </w:rPr>
      </w:pPr>
      <w:ins w:id="165" w:author="Author" w:date="2024-06-11T09:33:00Z">
        <w:r w:rsidRPr="00D1392F">
          <w:lastRenderedPageBreak/>
          <w:t xml:space="preserve">For a multi technology </w:t>
        </w:r>
        <w:r w:rsidRPr="00F231B2">
          <w:rPr>
            <w:b/>
            <w:bCs/>
          </w:rPr>
          <w:t>Power Station</w:t>
        </w:r>
        <w:r w:rsidRPr="00D1392F">
          <w:t xml:space="preserve">, the technology type assigned to each BM Unit will be </w:t>
        </w:r>
        <w:r>
          <w:t xml:space="preserve">based on the category </w:t>
        </w:r>
        <w:r w:rsidRPr="00D1392F">
          <w:t>as contained in the relevant Bilateral Connection Agreement or Bilateral Embedded Generation Agreement.</w:t>
        </w:r>
      </w:ins>
    </w:p>
    <w:p w14:paraId="631670B6" w14:textId="77777777" w:rsidR="001C0A92" w:rsidRDefault="001C0A92" w:rsidP="001C0A92">
      <w:pPr>
        <w:pStyle w:val="1"/>
        <w:numPr>
          <w:ilvl w:val="0"/>
          <w:numId w:val="51"/>
        </w:numPr>
        <w:ind w:left="1920"/>
        <w:jc w:val="both"/>
        <w:rPr>
          <w:ins w:id="166" w:author="Author" w:date="2024-06-11T09:33:00Z"/>
        </w:rPr>
      </w:pPr>
      <w:ins w:id="167" w:author="Author" w:date="2024-06-11T09:33:00Z">
        <w:r>
          <w:t xml:space="preserve">A single technology </w:t>
        </w:r>
        <w:r w:rsidRPr="00F231B2">
          <w:rPr>
            <w:b/>
            <w:bCs/>
          </w:rPr>
          <w:t>Power Station</w:t>
        </w:r>
        <w:r>
          <w:t xml:space="preserve"> utilises one technology type to produce </w:t>
        </w:r>
        <w:proofErr w:type="gramStart"/>
        <w:r>
          <w:t>electricity</w:t>
        </w:r>
        <w:proofErr w:type="gramEnd"/>
      </w:ins>
    </w:p>
    <w:p w14:paraId="6EEEDF50" w14:textId="77777777" w:rsidR="001C0A92" w:rsidRDefault="001C0A92" w:rsidP="001C0A92">
      <w:pPr>
        <w:pStyle w:val="1"/>
        <w:numPr>
          <w:ilvl w:val="0"/>
          <w:numId w:val="51"/>
        </w:numPr>
        <w:ind w:left="1920"/>
        <w:jc w:val="both"/>
        <w:rPr>
          <w:ins w:id="168" w:author="Author" w:date="2024-06-11T09:33:00Z"/>
        </w:rPr>
      </w:pPr>
      <w:ins w:id="169" w:author="Author" w:date="2024-06-11T09:33:00Z">
        <w:r>
          <w:t xml:space="preserve">A multi technology </w:t>
        </w:r>
        <w:r w:rsidRPr="00F231B2">
          <w:rPr>
            <w:b/>
            <w:bCs/>
          </w:rPr>
          <w:t>Power Station</w:t>
        </w:r>
        <w:r>
          <w:t xml:space="preserve"> utilises more than technology type to produce electricity. Nodal generation for a multi technology </w:t>
        </w:r>
        <w:r w:rsidRPr="00F231B2">
          <w:rPr>
            <w:b/>
            <w:bCs/>
          </w:rPr>
          <w:t>Power Station</w:t>
        </w:r>
        <w:r>
          <w:t xml:space="preserve"> uses MTPSTEC as per paragraph 14.18.7</w:t>
        </w:r>
      </w:ins>
    </w:p>
    <w:p w14:paraId="5CFA012A" w14:textId="77777777" w:rsidR="001C0A92" w:rsidRDefault="001C0A92" w:rsidP="001C0A92">
      <w:pPr>
        <w:pStyle w:val="1"/>
        <w:numPr>
          <w:ilvl w:val="0"/>
          <w:numId w:val="51"/>
        </w:numPr>
        <w:ind w:left="1920"/>
        <w:jc w:val="both"/>
        <w:rPr>
          <w:ins w:id="170" w:author="Author" w:date="2024-06-11T09:33:00Z"/>
        </w:rPr>
      </w:pPr>
      <w:proofErr w:type="gramStart"/>
      <w:ins w:id="171" w:author="Author" w:date="2024-06-11T09:33:00Z">
        <w:r>
          <w:t>In the event that</w:t>
        </w:r>
        <w:proofErr w:type="gramEnd"/>
        <w:r>
          <w:t xml:space="preserve"> a multi technology </w:t>
        </w:r>
        <w:r w:rsidRPr="00F231B2">
          <w:rPr>
            <w:b/>
            <w:bCs/>
          </w:rPr>
          <w:t>Power Station</w:t>
        </w:r>
        <w:r>
          <w:t xml:space="preserve"> does not have appropriate metering, </w:t>
        </w:r>
        <w:r w:rsidRPr="00D1392F">
          <w:t xml:space="preserve">refer to further guidance made available. Further guidance made available from The Company from time to time will provide further detail on treatment of multi technology </w:t>
        </w:r>
        <w:r w:rsidRPr="00F231B2">
          <w:rPr>
            <w:b/>
            <w:bCs/>
          </w:rPr>
          <w:t>Power Stations</w:t>
        </w:r>
        <w:r w:rsidRPr="00D1392F">
          <w:t>. Where inconsistencies or conflicts exist between the CUSC and that guidance, the CUSC shall take precedence.</w:t>
        </w:r>
      </w:ins>
    </w:p>
    <w:p w14:paraId="752C9575" w14:textId="77777777" w:rsidR="007C0EB4" w:rsidRDefault="007C0EB4" w:rsidP="001C0A92">
      <w:pPr>
        <w:pStyle w:val="1"/>
        <w:ind w:left="1920"/>
        <w:jc w:val="both"/>
      </w:pPr>
    </w:p>
    <w:p w14:paraId="0F996E3D" w14:textId="77777777" w:rsidR="00940F3A" w:rsidRDefault="00940F3A" w:rsidP="00940F3A">
      <w:pPr>
        <w:pStyle w:val="1"/>
        <w:ind w:left="1080"/>
        <w:jc w:val="both"/>
      </w:pPr>
    </w:p>
    <w:p w14:paraId="0C26CCAA" w14:textId="5C506B6D"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del w:id="172" w:author="Author" w:date="2024-06-11T09:34:00Z">
        <w:r w:rsidR="00940F3A" w:rsidRPr="0002711E" w:rsidDel="00E11854">
          <w:delText xml:space="preserve"> In the event that a power station is made up of more than one technology type, the type of the higher Transmission Entry Capacity (TEC) would apply</w:delText>
        </w:r>
      </w:del>
      <w:r w:rsidR="00940F3A" w:rsidRPr="0002711E">
        <w:t>.</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w:t>
      </w:r>
      <w:r>
        <w:lastRenderedPageBreak/>
        <w:t>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73" w:name="_Toc49661109"/>
      <w:bookmarkStart w:id="174" w:name="_Toc274049680"/>
      <w:r w:rsidRPr="006661FE">
        <w:rPr>
          <w:rFonts w:ascii="Arial" w:hAnsi="Arial" w:cs="Arial"/>
          <w:b/>
        </w:rPr>
        <w:t>Model Outputs</w:t>
      </w:r>
      <w:bookmarkEnd w:id="173"/>
      <w:bookmarkEnd w:id="17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 xml:space="preserve">particular </w:t>
      </w:r>
      <w:r>
        <w:lastRenderedPageBreak/>
        <w:t>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5" w:name="_Toc32201077"/>
    </w:p>
    <w:p w14:paraId="10911A77" w14:textId="77777777" w:rsidR="006661FE" w:rsidRPr="009470D8" w:rsidRDefault="006661FE" w:rsidP="006661FE">
      <w:pPr>
        <w:pStyle w:val="Heading2"/>
      </w:pPr>
      <w:bookmarkStart w:id="176" w:name="_Toc274049681"/>
      <w:bookmarkStart w:id="177" w:name="_Toc49661110"/>
      <w:r w:rsidRPr="009470D8">
        <w:t>Calculation of local nodal marginal km</w:t>
      </w:r>
      <w:bookmarkEnd w:id="17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 xml:space="preserve">the  local nodal marginal km for the generation node </w:t>
      </w:r>
      <w:proofErr w:type="gramStart"/>
      <w:r>
        <w:t>i.e.</w:t>
      </w:r>
      <w:proofErr w:type="gramEnd"/>
      <w:r>
        <w:t xml:space="preserv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78" w:name="_Toc274049682"/>
      <w:r>
        <w:t>Calculation of zonal marginal km</w:t>
      </w:r>
      <w:bookmarkEnd w:id="175"/>
      <w:bookmarkEnd w:id="177"/>
      <w:bookmarkEnd w:id="17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7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7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0" w:name="_Toc32201078"/>
      <w:bookmarkStart w:id="181" w:name="_Toc49661111"/>
      <w:bookmarkStart w:id="182" w:name="_Toc274049683"/>
      <w:r>
        <w:t>Deriving the Final</w:t>
      </w:r>
      <w:r w:rsidRPr="00E75EE9">
        <w:rPr>
          <w:color w:val="auto"/>
        </w:rPr>
        <w:t xml:space="preserve"> </w:t>
      </w:r>
      <w:r w:rsidRPr="00E75EE9">
        <w:t>Local £/kW Tariff and the Wider</w:t>
      </w:r>
      <w:r>
        <w:t xml:space="preserve"> £/kW Tariff</w:t>
      </w:r>
      <w:bookmarkEnd w:id="180"/>
      <w:bookmarkEnd w:id="181"/>
      <w:bookmarkEnd w:id="18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3" w:name="_Toc49661112"/>
    </w:p>
    <w:p w14:paraId="00EBE464" w14:textId="77777777" w:rsidR="006661FE" w:rsidRPr="00543982" w:rsidRDefault="006661FE" w:rsidP="006661FE">
      <w:pPr>
        <w:pStyle w:val="Heading3"/>
        <w:ind w:firstLine="709"/>
        <w:jc w:val="both"/>
        <w:rPr>
          <w:rFonts w:ascii="Arial (W1)" w:hAnsi="Arial (W1)"/>
        </w:rPr>
      </w:pPr>
      <w:bookmarkStart w:id="184" w:name="_Toc274049684"/>
      <w:r w:rsidRPr="00543982">
        <w:rPr>
          <w:rFonts w:ascii="Arial" w:hAnsi="Arial" w:cs="Arial"/>
          <w:b/>
        </w:rPr>
        <w:lastRenderedPageBreak/>
        <w:t>The Expansion Constant</w:t>
      </w:r>
      <w:bookmarkEnd w:id="183"/>
      <w:bookmarkEnd w:id="18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5" w:name="_Toc274049685"/>
      <w:bookmarkStart w:id="18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F803B0" w:rsidRDefault="00926FF8" w:rsidP="215D4A0F">
      <w:pPr>
        <w:pStyle w:val="Default"/>
        <w:ind w:left="1440"/>
        <w:rPr>
          <w:rFonts w:ascii="Arial (W1)" w:hAnsi="Arial (W1)"/>
          <w:sz w:val="22"/>
          <w:szCs w:val="22"/>
        </w:rPr>
      </w:pPr>
      <w:r w:rsidRPr="004D2270">
        <w:rPr>
          <w:rFonts w:ascii="Arial (W1)" w:hAnsi="Arial (W1)"/>
          <w:sz w:val="22"/>
          <w:szCs w:val="22"/>
        </w:rPr>
        <w:tab/>
      </w:r>
      <w:r w:rsidRPr="00F803B0">
        <w:rPr>
          <w:rFonts w:ascii="Arial (W1)" w:hAnsi="Arial (W1)"/>
          <w:sz w:val="22"/>
          <w:szCs w:val="22"/>
        </w:rPr>
        <w:t>+ min ( Cap</w:t>
      </w:r>
      <w:r w:rsidRPr="00F803B0">
        <w:rPr>
          <w:rFonts w:ascii="Arial (W1)" w:hAnsi="Arial (W1)"/>
          <w:sz w:val="22"/>
          <w:szCs w:val="22"/>
          <w:vertAlign w:val="subscript"/>
        </w:rPr>
        <w:t>IBC</w:t>
      </w:r>
      <w:r w:rsidRPr="00F803B0">
        <w:rPr>
          <w:rFonts w:ascii="Arial (W1)" w:hAnsi="Arial (W1)"/>
          <w:sz w:val="22"/>
          <w:szCs w:val="22"/>
        </w:rPr>
        <w:t>, Cap</w:t>
      </w:r>
      <w:r w:rsidRPr="00F803B0">
        <w:rPr>
          <w:rFonts w:ascii="Arial (W1)" w:hAnsi="Arial (W1)"/>
          <w:sz w:val="22"/>
          <w:szCs w:val="22"/>
          <w:vertAlign w:val="subscript"/>
        </w:rPr>
        <w:t>C</w:t>
      </w:r>
      <w:r w:rsidRPr="00F803B0">
        <w:rPr>
          <w:rFonts w:ascii="Arial (W1)" w:hAnsi="Arial (W1)"/>
          <w:sz w:val="22"/>
          <w:szCs w:val="22"/>
        </w:rPr>
        <w:t xml:space="preserve"> - ILF</w:t>
      </w:r>
      <w:r w:rsidRPr="00F803B0">
        <w:rPr>
          <w:rFonts w:ascii="Arial (W1)" w:hAnsi="Arial (W1)"/>
          <w:sz w:val="22"/>
          <w:szCs w:val="22"/>
          <w:vertAlign w:val="subscript"/>
        </w:rPr>
        <w:t>C</w:t>
      </w:r>
      <w:r w:rsidRPr="00F803B0">
        <w:rPr>
          <w:rFonts w:ascii="Arial (W1)" w:hAnsi="Arial (W1)"/>
          <w:sz w:val="22"/>
          <w:szCs w:val="22"/>
        </w:rPr>
        <w:t xml:space="preserve"> × TEC</w:t>
      </w:r>
      <w:r w:rsidRPr="00F803B0">
        <w:rPr>
          <w:rFonts w:ascii="Arial (W1)" w:hAnsi="Arial (W1)"/>
          <w:sz w:val="22"/>
          <w:szCs w:val="22"/>
          <w:vertAlign w:val="subscript"/>
        </w:rPr>
        <w:t>C</w:t>
      </w:r>
      <w:r w:rsidRPr="00F803B0">
        <w:rPr>
          <w:rFonts w:ascii="Arial (W1)" w:hAnsi="Arial (W1)"/>
          <w:sz w:val="22"/>
          <w:szCs w:val="22"/>
        </w:rPr>
        <w:t>) }</w:t>
      </w:r>
    </w:p>
    <w:p w14:paraId="7D2C050F" w14:textId="77777777" w:rsidR="00277DA2" w:rsidRPr="00F803B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 xml:space="preserve">the sum of the TEC for the Users connected, or contracted to connect, to offshore substation X, where X is A, B or C, where the value of TEC will be the maximum TEC that each User has held since the initial charging </w:t>
      </w:r>
      <w:proofErr w:type="gramStart"/>
      <w:r w:rsidRPr="004D2270">
        <w:rPr>
          <w:rFonts w:ascii="Arial (W1)" w:hAnsi="Arial (W1)"/>
          <w:sz w:val="22"/>
          <w:szCs w:val="22"/>
        </w:rPr>
        <w:t>date, or</w:t>
      </w:r>
      <w:proofErr w:type="gramEnd"/>
      <w:r w:rsidRPr="004D2270">
        <w:rPr>
          <w:rFonts w:ascii="Arial (W1)" w:hAnsi="Arial (W1)"/>
          <w:sz w:val="22"/>
          <w:szCs w:val="22"/>
        </w:rPr>
        <w:t xml:space="preserve">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7" w:name="_Toc274049686"/>
      <w:r w:rsidRPr="00543982">
        <w:rPr>
          <w:rFonts w:ascii="Arial" w:hAnsi="Arial" w:cs="Arial"/>
          <w:b/>
        </w:rPr>
        <w:t>The Locational Onshore Security Factor</w:t>
      </w:r>
      <w:bookmarkEnd w:id="186"/>
      <w:bookmarkEnd w:id="18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8" w:name="_Hlt506963614"/>
      <w:bookmarkEnd w:id="18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8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8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0" w:name="_Toc49661114"/>
      <w:bookmarkStart w:id="191" w:name="_Toc274049687"/>
      <w:r w:rsidRPr="00887323">
        <w:rPr>
          <w:rFonts w:ascii="Arial" w:hAnsi="Arial" w:cs="Arial"/>
          <w:b/>
        </w:rPr>
        <w:t>Initial Transport Tariff</w:t>
      </w:r>
      <w:bookmarkEnd w:id="190"/>
      <w:bookmarkEnd w:id="19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5F8446CD"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192" w:author="Author" w:date="2024-06-11T09:34:00Z">
        <w:r w:rsidR="00521114" w:rsidRPr="00521114">
          <w:rPr>
            <w:b/>
            <w:bCs/>
          </w:rPr>
          <w:t>P</w:t>
        </w:r>
      </w:ins>
      <w:del w:id="193" w:author="Author" w:date="2024-06-11T09:34:00Z">
        <w:r w:rsidRPr="00521114" w:rsidDel="00521114">
          <w:rPr>
            <w:b/>
            <w:bCs/>
          </w:rPr>
          <w:delText>p</w:delText>
        </w:r>
      </w:del>
      <w:r w:rsidRPr="00521114">
        <w:rPr>
          <w:b/>
          <w:bCs/>
        </w:rPr>
        <w:t xml:space="preserve">ower </w:t>
      </w:r>
      <w:ins w:id="194" w:author="Author" w:date="2024-06-11T09:35:00Z">
        <w:r w:rsidR="00521114" w:rsidRPr="00521114">
          <w:rPr>
            <w:b/>
            <w:bCs/>
          </w:rPr>
          <w:t>S</w:t>
        </w:r>
      </w:ins>
      <w:del w:id="195" w:author="Author" w:date="2024-06-11T09:35:00Z">
        <w:r w:rsidRPr="00521114" w:rsidDel="00521114">
          <w:rPr>
            <w:b/>
            <w:bCs/>
          </w:rPr>
          <w:delText>s</w:delText>
        </w:r>
      </w:del>
      <w:r w:rsidRPr="00521114">
        <w:rPr>
          <w:b/>
          <w:bCs/>
        </w:rPr>
        <w:t>tation</w:t>
      </w:r>
      <w:r>
        <w:t xml:space="preserve"> TEC (MW); and </w:t>
      </w:r>
    </w:p>
    <w:p w14:paraId="5CAC9227" w14:textId="77777777" w:rsidR="00636937" w:rsidRDefault="00636937" w:rsidP="00636937">
      <w:pPr>
        <w:pStyle w:val="1"/>
        <w:ind w:left="1440"/>
        <w:rPr>
          <w:ins w:id="196" w:author="Author" w:date="2024-06-11T09:35:00Z"/>
        </w:rPr>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4C57B23F" w14:textId="77777777" w:rsidR="00F479B9" w:rsidRDefault="00F479B9" w:rsidP="00F479B9">
      <w:pPr>
        <w:pStyle w:val="1"/>
        <w:ind w:left="1440"/>
        <w:rPr>
          <w:ins w:id="197" w:author="Author" w:date="2024-06-11T09:35:00Z"/>
        </w:rPr>
      </w:pPr>
      <w:ins w:id="198" w:author="Author" w:date="2024-06-11T09:35: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technology type. Note that the sum of </w:t>
        </w:r>
        <w:proofErr w:type="spellStart"/>
        <w:r>
          <w:t>GMWh</w:t>
        </w:r>
        <w:proofErr w:type="spellEnd"/>
        <w:r>
          <w:t xml:space="preserve"> for a multi technology </w:t>
        </w:r>
        <w:r w:rsidRPr="00F231B2">
          <w:rPr>
            <w:b/>
            <w:bCs/>
          </w:rPr>
          <w:t>Power Station</w:t>
        </w:r>
        <w:r>
          <w:t xml:space="preserve"> across all technology types will equal the total </w:t>
        </w:r>
        <w:proofErr w:type="spellStart"/>
        <w:r>
          <w:t>GMWh</w:t>
        </w:r>
        <w:proofErr w:type="spellEnd"/>
        <w:r>
          <w:t xml:space="preserve"> for the </w:t>
        </w:r>
        <w:r w:rsidRPr="00F231B2">
          <w:rPr>
            <w:b/>
            <w:bCs/>
          </w:rPr>
          <w:t>Power Station</w:t>
        </w:r>
        <w:r>
          <w:t>.</w:t>
        </w:r>
      </w:ins>
    </w:p>
    <w:p w14:paraId="5B5DEECE" w14:textId="77777777" w:rsidR="00F479B9" w:rsidRDefault="00F479B9" w:rsidP="00F479B9">
      <w:pPr>
        <w:pStyle w:val="1"/>
        <w:ind w:left="1440"/>
        <w:rPr>
          <w:ins w:id="199" w:author="Author" w:date="2024-06-11T09:35:00Z"/>
        </w:rPr>
      </w:pPr>
    </w:p>
    <w:p w14:paraId="3D9F3F76" w14:textId="77777777" w:rsidR="00F479B9" w:rsidRPr="00A006AF" w:rsidRDefault="00F479B9" w:rsidP="00F479B9">
      <w:pPr>
        <w:pStyle w:val="1"/>
        <w:ind w:left="1440"/>
        <w:jc w:val="center"/>
        <w:rPr>
          <w:ins w:id="200" w:author="Author" w:date="2024-06-11T09:35:00Z"/>
        </w:rPr>
      </w:pPr>
      <m:oMathPara>
        <m:oMath>
          <m:f>
            <m:fPr>
              <m:ctrlPr>
                <w:ins w:id="201" w:author="Author" w:date="2024-06-11T09:35:00Z">
                  <w:rPr>
                    <w:rFonts w:ascii="Cambria Math" w:hAnsi="Cambria Math"/>
                    <w:i/>
                  </w:rPr>
                </w:ins>
              </m:ctrlPr>
            </m:fPr>
            <m:num>
              <m:nary>
                <m:naryPr>
                  <m:chr m:val="∑"/>
                  <m:limLoc m:val="undOvr"/>
                  <m:ctrlPr>
                    <w:ins w:id="202" w:author="Author" w:date="2024-06-11T09:35:00Z">
                      <w:rPr>
                        <w:rFonts w:ascii="Cambria Math" w:hAnsi="Cambria Math"/>
                        <w:i/>
                      </w:rPr>
                    </w:ins>
                  </m:ctrlPr>
                </m:naryPr>
                <m:sub>
                  <m:r>
                    <w:ins w:id="203" w:author="Author" w:date="2024-06-11T09:35:00Z">
                      <w:rPr>
                        <w:rFonts w:ascii="Cambria Math" w:hAnsi="Cambria Math"/>
                      </w:rPr>
                      <m:t>p=1</m:t>
                    </w:ins>
                  </m:r>
                </m:sub>
                <m:sup>
                  <m:r>
                    <w:ins w:id="204" w:author="Author" w:date="2024-06-11T09:35:00Z">
                      <w:rPr>
                        <w:rFonts w:ascii="Cambria Math" w:hAnsi="Cambria Math"/>
                      </w:rPr>
                      <m:t>17520</m:t>
                    </w:ins>
                  </m:r>
                </m:sup>
                <m:e>
                  <m:r>
                    <w:ins w:id="205" w:author="Author" w:date="2024-06-11T09:35:00Z">
                      <w:rPr>
                        <w:rFonts w:ascii="Cambria Math" w:hAnsi="Cambria Math"/>
                      </w:rPr>
                      <m:t>GMWhAp</m:t>
                    </w:ins>
                  </m:r>
                </m:e>
              </m:nary>
            </m:num>
            <m:den>
              <m:nary>
                <m:naryPr>
                  <m:chr m:val="∑"/>
                  <m:limLoc m:val="undOvr"/>
                  <m:ctrlPr>
                    <w:ins w:id="206" w:author="Author" w:date="2024-06-11T09:35:00Z">
                      <w:rPr>
                        <w:rFonts w:ascii="Cambria Math" w:hAnsi="Cambria Math"/>
                        <w:i/>
                      </w:rPr>
                    </w:ins>
                  </m:ctrlPr>
                </m:naryPr>
                <m:sub>
                  <m:r>
                    <w:ins w:id="207" w:author="Author" w:date="2024-06-11T09:35:00Z">
                      <w:rPr>
                        <w:rFonts w:ascii="Cambria Math" w:hAnsi="Cambria Math"/>
                      </w:rPr>
                      <m:t>p=1</m:t>
                    </w:ins>
                  </m:r>
                </m:sub>
                <m:sup>
                  <m:r>
                    <w:ins w:id="208" w:author="Author" w:date="2024-06-11T09:35:00Z">
                      <w:rPr>
                        <w:rFonts w:ascii="Cambria Math" w:hAnsi="Cambria Math"/>
                      </w:rPr>
                      <m:t>17520</m:t>
                    </w:ins>
                  </m:r>
                </m:sup>
                <m:e>
                  <m:sSub>
                    <m:sSubPr>
                      <m:ctrlPr>
                        <w:ins w:id="209" w:author="Author" w:date="2024-06-11T09:35:00Z">
                          <w:rPr>
                            <w:rFonts w:ascii="Cambria Math" w:hAnsi="Cambria Math"/>
                            <w:i/>
                          </w:rPr>
                        </w:ins>
                      </m:ctrlPr>
                    </m:sSubPr>
                    <m:e>
                      <m:r>
                        <w:ins w:id="210" w:author="Author" w:date="2024-06-11T09:35:00Z">
                          <w:rPr>
                            <w:rFonts w:ascii="Cambria Math" w:hAnsi="Cambria Math"/>
                          </w:rPr>
                          <m:t>TEC</m:t>
                        </w:ins>
                      </m:r>
                    </m:e>
                    <m:sub>
                      <m:r>
                        <w:ins w:id="211" w:author="Author" w:date="2024-06-11T09:35:00Z">
                          <w:rPr>
                            <w:rFonts w:ascii="Cambria Math" w:hAnsi="Cambria Math"/>
                          </w:rPr>
                          <m:t>p</m:t>
                        </w:ins>
                      </m:r>
                    </m:sub>
                  </m:sSub>
                </m:e>
              </m:nary>
              <m:r>
                <w:ins w:id="212" w:author="Author" w:date="2024-06-11T09:35:00Z">
                  <w:rPr>
                    <w:rFonts w:ascii="Cambria Math" w:hAnsi="Cambria Math"/>
                  </w:rPr>
                  <m:t xml:space="preserve"> ×0.5</m:t>
                </w:ins>
              </m:r>
            </m:den>
          </m:f>
        </m:oMath>
      </m:oMathPara>
    </w:p>
    <w:p w14:paraId="2152578D" w14:textId="77777777" w:rsidR="00F479B9" w:rsidRDefault="00F479B9" w:rsidP="00F479B9">
      <w:pPr>
        <w:pStyle w:val="1"/>
        <w:ind w:left="1440"/>
        <w:rPr>
          <w:ins w:id="213" w:author="Author" w:date="2024-06-11T09:35:00Z"/>
        </w:rPr>
      </w:pPr>
    </w:p>
    <w:p w14:paraId="6EF59336" w14:textId="77777777" w:rsidR="00F479B9" w:rsidRDefault="00F479B9" w:rsidP="00F479B9">
      <w:pPr>
        <w:pStyle w:val="1"/>
        <w:ind w:left="1440"/>
        <w:rPr>
          <w:ins w:id="214" w:author="Author" w:date="2024-06-11T09:35:00Z"/>
        </w:rPr>
      </w:pPr>
      <w:ins w:id="215" w:author="Author" w:date="2024-06-11T09:35:00Z">
        <w:r>
          <w:t>Where:</w:t>
        </w:r>
      </w:ins>
    </w:p>
    <w:p w14:paraId="5E1D7A66" w14:textId="77777777" w:rsidR="00F479B9" w:rsidRDefault="00F479B9" w:rsidP="00F479B9">
      <w:pPr>
        <w:pStyle w:val="1"/>
        <w:ind w:left="1440"/>
        <w:rPr>
          <w:ins w:id="216" w:author="Author" w:date="2024-06-11T09:35:00Z"/>
        </w:rPr>
      </w:pPr>
      <w:ins w:id="217" w:author="Author" w:date="2024-06-11T09:35:00Z">
        <w:r>
          <w:t>A denotes each technology type within a Power Station</w:t>
        </w:r>
      </w:ins>
    </w:p>
    <w:p w14:paraId="2BED7798" w14:textId="77777777" w:rsidR="00F479B9" w:rsidRDefault="00F479B9" w:rsidP="00F479B9">
      <w:pPr>
        <w:pStyle w:val="1"/>
        <w:ind w:left="1440"/>
        <w:rPr>
          <w:ins w:id="218" w:author="Author" w:date="2024-06-11T09:35:00Z"/>
        </w:rPr>
      </w:pPr>
      <w:proofErr w:type="spellStart"/>
      <w:ins w:id="219" w:author="Author" w:date="2024-06-11T09:35:00Z">
        <w:r>
          <w:t>GMWhAp</w:t>
        </w:r>
        <w:proofErr w:type="spellEnd"/>
        <w:r>
          <w:t xml:space="preserve"> is the maximum of FPN or actual metered output in a </w:t>
        </w:r>
        <w:r w:rsidRPr="00F231B2">
          <w:rPr>
            <w:b/>
            <w:bCs/>
          </w:rPr>
          <w:t>Settlement Period</w:t>
        </w:r>
        <w:r>
          <w:t xml:space="preserve"> related to the </w:t>
        </w:r>
        <w:r w:rsidRPr="00F231B2">
          <w:rPr>
            <w:b/>
            <w:bCs/>
          </w:rPr>
          <w:t>BM Unit</w:t>
        </w:r>
        <w:r>
          <w:t xml:space="preserve"> associated with MTPSTEC</w:t>
        </w:r>
        <w:r w:rsidRPr="00F231B2">
          <w:rPr>
            <w:vertAlign w:val="subscript"/>
          </w:rPr>
          <w:t>A</w:t>
        </w:r>
        <w:r>
          <w:t>.</w:t>
        </w:r>
      </w:ins>
    </w:p>
    <w:p w14:paraId="630B3F1E" w14:textId="77777777" w:rsidR="00F479B9" w:rsidRDefault="00F479B9" w:rsidP="00636937">
      <w:pPr>
        <w:pStyle w:val="1"/>
        <w:ind w:left="1440"/>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6EC440E8" w:rsidR="00636937" w:rsidRPr="00823D2E" w:rsidRDefault="00D555BA" w:rsidP="007D27B2">
      <w:pPr>
        <w:pStyle w:val="1"/>
        <w:numPr>
          <w:ilvl w:val="0"/>
          <w:numId w:val="90"/>
        </w:numPr>
        <w:jc w:val="both"/>
        <w:rPr>
          <w:b/>
        </w:rPr>
      </w:pPr>
      <w:ins w:id="220" w:author="Author" w:date="2024-06-11T09:36:00Z">
        <w:r>
          <w:t xml:space="preserve">For Single technology </w:t>
        </w:r>
        <w:r w:rsidRPr="005645BD">
          <w:rPr>
            <w:b/>
            <w:bCs/>
          </w:rPr>
          <w:t>Power Stations</w:t>
        </w:r>
        <w:r>
          <w:t xml:space="preserve">, </w:t>
        </w:r>
        <w:r>
          <w:t>t</w:t>
        </w:r>
      </w:ins>
      <w:del w:id="221" w:author="Author" w:date="2024-06-11T09:36:00Z">
        <w:r w:rsidR="00636937" w:rsidRPr="00891501" w:rsidDel="00D555BA">
          <w:delText>T</w:delText>
        </w:r>
      </w:del>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22" w:author="Author" w:date="2024-06-11T09:36:00Z">
        <w:r w:rsidR="00E826BD">
          <w:t xml:space="preserve">For multiple technology </w:t>
        </w:r>
        <w:r w:rsidR="00E826BD" w:rsidRPr="00F231B2">
          <w:rPr>
            <w:b/>
            <w:bCs/>
          </w:rPr>
          <w:t>Power Stations</w:t>
        </w:r>
        <w:r w:rsidR="00E826BD">
          <w:t xml:space="preserve">, the appropriate output (FPN or actual metered) figure is derived from the </w:t>
        </w:r>
        <w:r w:rsidR="00E826BD" w:rsidRPr="00F231B2">
          <w:rPr>
            <w:b/>
            <w:bCs/>
          </w:rPr>
          <w:t>BM Unit</w:t>
        </w:r>
        <w:r w:rsidR="00E826BD">
          <w:t xml:space="preserve"> data available to </w:t>
        </w:r>
        <w:r w:rsidR="00E826BD" w:rsidRPr="00F231B2">
          <w:rPr>
            <w:b/>
            <w:bCs/>
          </w:rPr>
          <w:t>The Company</w:t>
        </w:r>
        <w:r w:rsidR="00E826BD">
          <w:t xml:space="preserve"> and associated with MTPSTEC</w:t>
        </w:r>
        <w:r w:rsidR="00E826BD" w:rsidRPr="00F231B2">
          <w:rPr>
            <w:vertAlign w:val="subscript"/>
          </w:rPr>
          <w:t>A</w:t>
        </w:r>
        <w:r w:rsidR="00E826BD">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lastRenderedPageBreak/>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w:t>
      </w:r>
      <w:proofErr w:type="gramStart"/>
      <w:r>
        <w:t>e.g.</w:t>
      </w:r>
      <w:proofErr w:type="gramEnd"/>
      <w:r>
        <w:t xml:space="preserve">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81A05"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w:t>
      </w:r>
      <w:r w:rsidRPr="00AB4296">
        <w:rPr>
          <w:rFonts w:ascii="Arial" w:eastAsia="Arial" w:hAnsi="Arial"/>
          <w:sz w:val="22"/>
          <w:szCs w:val="22"/>
        </w:rPr>
        <w:lastRenderedPageBreak/>
        <w:t xml:space="preserve">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lastRenderedPageBreak/>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81A05"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81A05"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2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lastRenderedPageBreak/>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81A05"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24" w:name="_Toc208554779"/>
      <w:bookmarkStart w:id="225" w:name="_Toc208745842"/>
      <w:bookmarkStart w:id="226" w:name="_Toc274049688"/>
      <w:r w:rsidRPr="00D76842">
        <w:rPr>
          <w:color w:val="auto"/>
        </w:rPr>
        <w:t>Deriving the Final Local Tariff</w:t>
      </w:r>
      <w:bookmarkEnd w:id="224"/>
      <w:bookmarkEnd w:id="225"/>
      <w:r>
        <w:rPr>
          <w:color w:val="auto"/>
        </w:rPr>
        <w:t xml:space="preserve"> (</w:t>
      </w:r>
      <w:r w:rsidRPr="00D76842">
        <w:rPr>
          <w:color w:val="auto"/>
        </w:rPr>
        <w:t>£/kW</w:t>
      </w:r>
      <w:r>
        <w:rPr>
          <w:color w:val="auto"/>
        </w:rPr>
        <w:t>)</w:t>
      </w:r>
      <w:bookmarkEnd w:id="22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27" w:name="_Toc208554780"/>
      <w:bookmarkStart w:id="228" w:name="_Toc208745843"/>
      <w:bookmarkStart w:id="229" w:name="_Toc274049689"/>
      <w:r w:rsidRPr="009F4FB0">
        <w:rPr>
          <w:i/>
          <w:color w:val="auto"/>
        </w:rPr>
        <w:t>Local Circuit Tariff</w:t>
      </w:r>
      <w:bookmarkEnd w:id="227"/>
      <w:bookmarkEnd w:id="228"/>
      <w:bookmarkEnd w:id="22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30" w:name="_Toc208554781"/>
      <w:bookmarkStart w:id="231" w:name="_Toc208745844"/>
    </w:p>
    <w:p w14:paraId="7839E442" w14:textId="77777777" w:rsidR="006661FE" w:rsidRPr="00543982" w:rsidRDefault="006661FE" w:rsidP="006661FE">
      <w:pPr>
        <w:pStyle w:val="Heading3"/>
        <w:ind w:left="709"/>
        <w:rPr>
          <w:rFonts w:ascii="Arial" w:hAnsi="Arial" w:cs="Arial"/>
          <w:b/>
        </w:rPr>
      </w:pPr>
      <w:bookmarkStart w:id="232" w:name="_Toc274049690"/>
      <w:r w:rsidRPr="00543982">
        <w:rPr>
          <w:rFonts w:ascii="Arial" w:hAnsi="Arial" w:cs="Arial"/>
          <w:b/>
        </w:rPr>
        <w:t>Onshore Local Substation Tariff</w:t>
      </w:r>
      <w:bookmarkEnd w:id="230"/>
      <w:bookmarkEnd w:id="231"/>
      <w:bookmarkEnd w:id="23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w:t>
      </w:r>
      <w:r>
        <w:rPr>
          <w:rFonts w:cs="Arial"/>
          <w:szCs w:val="22"/>
        </w:rPr>
        <w:lastRenderedPageBreak/>
        <w:t xml:space="preserve">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3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3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34" w:name="_Toc274049691"/>
      <w:r w:rsidRPr="00543982">
        <w:rPr>
          <w:rFonts w:ascii="Arial" w:hAnsi="Arial" w:cs="Arial"/>
          <w:b/>
        </w:rPr>
        <w:t>Offshore substation local tariff</w:t>
      </w:r>
      <w:bookmarkEnd w:id="234"/>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35" w:name="_Toc49661115"/>
      <w:bookmarkStart w:id="236" w:name="_Toc274049692"/>
      <w:bookmarkEnd w:id="223"/>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lastRenderedPageBreak/>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lastRenderedPageBreak/>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lastRenderedPageBreak/>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35"/>
    <w:bookmarkEnd w:id="23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37" w:name="_Toc32201079"/>
      <w:bookmarkStart w:id="238" w:name="_Toc49661116"/>
      <w:bookmarkStart w:id="239" w:name="_Toc274049693"/>
      <w:r>
        <w:t>Final £/kW Tariff</w:t>
      </w:r>
      <w:bookmarkEnd w:id="237"/>
      <w:bookmarkEnd w:id="238"/>
      <w:bookmarkEnd w:id="23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81A05"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81A05"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lastRenderedPageBreak/>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lastRenderedPageBreak/>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lastRenderedPageBreak/>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40" w:name="_Toc274049694"/>
      <w:r w:rsidRPr="007B2988">
        <w:t>Stability &amp; Predictability of TNUoS tariffs</w:t>
      </w:r>
      <w:bookmarkEnd w:id="24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lastRenderedPageBreak/>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41" w:name="_Toc32201081"/>
      <w:bookmarkStart w:id="24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lastRenderedPageBreak/>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w:t>
      </w:r>
      <w:r w:rsidR="00AB080A" w:rsidRPr="0085208F">
        <w:rPr>
          <w:rFonts w:ascii="Arial" w:hAnsi="Arial" w:cs="Arial"/>
          <w:bCs/>
          <w:kern w:val="24"/>
          <w:sz w:val="22"/>
          <w:szCs w:val="22"/>
        </w:rPr>
        <w:lastRenderedPageBreak/>
        <w:t xml:space="preserve">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4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4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4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4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lastRenderedPageBreak/>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45" w:name="_Toc32201082"/>
      <w:bookmarkStart w:id="246" w:name="_Toc49661119"/>
      <w:bookmarkEnd w:id="241"/>
      <w:bookmarkEnd w:id="24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47" w:name="_Ref506957800"/>
      <w:bookmarkStart w:id="248" w:name="_Toc32201083"/>
      <w:bookmarkStart w:id="249" w:name="_Toc49661120"/>
      <w:bookmarkStart w:id="250" w:name="_Toc98821478"/>
      <w:bookmarkStart w:id="251" w:name="_Toc111259845"/>
      <w:bookmarkStart w:id="252" w:name="_Toc111262532"/>
      <w:bookmarkStart w:id="253" w:name="_Toc274049695"/>
      <w:bookmarkEnd w:id="245"/>
      <w:bookmarkEnd w:id="246"/>
      <w:r w:rsidRPr="00D54761">
        <w:rPr>
          <w:bCs/>
          <w:color w:val="auto"/>
          <w:sz w:val="28"/>
          <w:szCs w:val="28"/>
        </w:rPr>
        <w:t>14.16 Derivation of the Transmission Network Use of System Energy Consumption Tariff</w:t>
      </w:r>
      <w:bookmarkEnd w:id="247"/>
      <w:bookmarkEnd w:id="248"/>
      <w:bookmarkEnd w:id="249"/>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50"/>
      <w:bookmarkEnd w:id="251"/>
      <w:bookmarkEnd w:id="252"/>
      <w:r w:rsidRPr="00D54761">
        <w:rPr>
          <w:bCs/>
          <w:color w:val="auto"/>
          <w:sz w:val="28"/>
          <w:szCs w:val="28"/>
        </w:rPr>
        <w:t>s</w:t>
      </w:r>
      <w:bookmarkEnd w:id="25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w:t>
      </w:r>
      <w:proofErr w:type="gramStart"/>
      <w:r>
        <w:rPr>
          <w:rFonts w:ascii="Arial" w:hAnsi="Arial"/>
          <w:sz w:val="22"/>
        </w:rPr>
        <w:t>i.e.</w:t>
      </w:r>
      <w:proofErr w:type="gramEnd"/>
      <w:r>
        <w:rPr>
          <w:rFonts w:ascii="Arial" w:hAnsi="Arial"/>
          <w:sz w:val="22"/>
        </w:rPr>
        <w:t xml:space="preserv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54" w:name="_Toc274049696"/>
      <w:r>
        <w:t>Short Term Transmission Entry Capacity (STTEC) Tariff</w:t>
      </w:r>
      <w:bookmarkEnd w:id="25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55" w:name="_Toc274049697"/>
      <w:r w:rsidRPr="00DC7159">
        <w:t>Limited Duration Transmission Entry Capacity (LDTEC) Tariffs</w:t>
      </w:r>
      <w:bookmarkEnd w:id="25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proofErr w:type="gramStart"/>
      <w:r>
        <w:rPr>
          <w:rFonts w:cs="Arial"/>
          <w:szCs w:val="22"/>
        </w:rPr>
        <w:t>ie</w:t>
      </w:r>
      <w:proofErr w:type="spellEnd"/>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5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57" w:name="_Toc32201085"/>
      <w:bookmarkStart w:id="258" w:name="_Toc49661123"/>
      <w:bookmarkStart w:id="259" w:name="_Toc274049698"/>
      <w:bookmarkEnd w:id="256"/>
      <w:r w:rsidRPr="00D54761">
        <w:rPr>
          <w:color w:val="auto"/>
          <w:sz w:val="28"/>
          <w:szCs w:val="28"/>
        </w:rPr>
        <w:lastRenderedPageBreak/>
        <w:t>14.17 Demand Charges</w:t>
      </w:r>
      <w:bookmarkEnd w:id="257"/>
      <w:bookmarkEnd w:id="258"/>
      <w:bookmarkEnd w:id="25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60" w:name="_Toc32201086"/>
      <w:bookmarkStart w:id="261" w:name="_Toc49661124"/>
      <w:bookmarkStart w:id="262" w:name="_Toc274049699"/>
      <w:r>
        <w:t>Parties Liable for Demand Charges</w:t>
      </w:r>
      <w:bookmarkEnd w:id="260"/>
      <w:bookmarkEnd w:id="261"/>
      <w:bookmarkEnd w:id="26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w:t>
      </w:r>
      <w:proofErr w:type="gramStart"/>
      <w:r>
        <w:rPr>
          <w:rFonts w:ascii="Arial" w:hAnsi="Arial" w:cs="Arial"/>
          <w:i w:val="0"/>
        </w:rPr>
        <w:t>energy</w:t>
      </w:r>
      <w:proofErr w:type="gramEnd"/>
      <w:r>
        <w:rPr>
          <w:rFonts w:ascii="Arial" w:hAnsi="Arial" w:cs="Arial"/>
          <w:i w:val="0"/>
        </w:rPr>
        <w:t xml:space="preserve">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63" w:name="_Toc32201087"/>
      <w:bookmarkStart w:id="264" w:name="_Toc49661125"/>
      <w:bookmarkStart w:id="265" w:name="_Toc274049700"/>
      <w:r>
        <w:t xml:space="preserve">Basis of </w:t>
      </w:r>
      <w:r w:rsidR="00010EB2">
        <w:t>Demand Locational</w:t>
      </w:r>
      <w:r>
        <w:t xml:space="preserve"> Charges</w:t>
      </w:r>
      <w:bookmarkEnd w:id="263"/>
      <w:bookmarkEnd w:id="264"/>
      <w:bookmarkEnd w:id="26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66" w:name="_Toc49661126"/>
      <w:bookmarkStart w:id="26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66"/>
      <w:bookmarkEnd w:id="26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68" w:name="_Toc49661127"/>
      <w:bookmarkStart w:id="269" w:name="_Toc274049702"/>
      <w:r w:rsidRPr="004248A1">
        <w:rPr>
          <w:rFonts w:ascii="Arial" w:hAnsi="Arial" w:cs="Arial"/>
          <w:b/>
        </w:rPr>
        <w:t>Power Stations with a Bilateral Connection Agreement</w:t>
      </w:r>
      <w:bookmarkEnd w:id="268"/>
      <w:r w:rsidRPr="004248A1">
        <w:rPr>
          <w:rFonts w:ascii="Arial" w:hAnsi="Arial" w:cs="Arial"/>
          <w:b/>
        </w:rPr>
        <w:t xml:space="preserve"> and Licensable Generation with a Bilateral Embedded Generation Agreement</w:t>
      </w:r>
      <w:bookmarkEnd w:id="26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70" w:name="_Toc49661128"/>
      <w:bookmarkStart w:id="271" w:name="_Toc274049703"/>
      <w:r w:rsidRPr="004248A1">
        <w:rPr>
          <w:rFonts w:ascii="Arial" w:hAnsi="Arial" w:cs="Arial"/>
          <w:b/>
        </w:rPr>
        <w:lastRenderedPageBreak/>
        <w:t>Exemptible Generation and Derogated Distribution Interconnectors with a Bilateral Embedded Generation Agreement</w:t>
      </w:r>
      <w:bookmarkEnd w:id="270"/>
      <w:bookmarkEnd w:id="27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72" w:name="_Toc32201088"/>
      <w:bookmarkStart w:id="273" w:name="_Toc49661130"/>
    </w:p>
    <w:p w14:paraId="2145EB86" w14:textId="77777777" w:rsidR="006661FE" w:rsidRDefault="006661FE" w:rsidP="006661FE">
      <w:pPr>
        <w:pStyle w:val="Heading2"/>
      </w:pPr>
      <w:bookmarkStart w:id="274" w:name="_Toc274049704"/>
      <w:r>
        <w:t>Small Generators Tariffs</w:t>
      </w:r>
      <w:bookmarkEnd w:id="27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75" w:name="_Toc274049705"/>
      <w:r>
        <w:t>The Triad</w:t>
      </w:r>
      <w:bookmarkEnd w:id="272"/>
      <w:bookmarkEnd w:id="273"/>
      <w:bookmarkEnd w:id="27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7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7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77" w:name="_Toc497131269"/>
      <w:r w:rsidR="006661FE">
        <w:fldChar w:fldCharType="begin"/>
      </w:r>
      <w:r w:rsidR="006661FE">
        <w:instrText xml:space="preserve"> XE "Triad" </w:instrText>
      </w:r>
      <w:r w:rsidR="006661FE">
        <w:fldChar w:fldCharType="end"/>
      </w:r>
      <w:bookmarkEnd w:id="277"/>
      <w:r w:rsidR="006661FE">
        <w:fldChar w:fldCharType="begin"/>
      </w:r>
      <w:r w:rsidR="006661FE">
        <w:instrText xml:space="preserve"> XE "Trading Unit" </w:instrText>
      </w:r>
      <w:r w:rsidR="006661FE">
        <w:fldChar w:fldCharType="end"/>
      </w:r>
    </w:p>
    <w:bookmarkStart w:id="27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7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79" w:name="_Hlt497734631"/>
      <w:bookmarkEnd w:id="279"/>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80" w:name="_Hlk35263653"/>
      <w:bookmarkStart w:id="281" w:name="_Hlk35263622"/>
      <w:r w:rsidRPr="00010EB2">
        <w:rPr>
          <w:rFonts w:ascii="Arial" w:hAnsi="Arial" w:cs="Arial"/>
          <w:b/>
        </w:rPr>
        <w:t>Initial Reconciliation Part 2 – Non-half-hourly metered demand</w:t>
      </w:r>
    </w:p>
    <w:bookmarkEnd w:id="28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82" w:name="_Hlk35263694"/>
      <w:r w:rsidRPr="00010EB2">
        <w:rPr>
          <w:rFonts w:ascii="Arial" w:hAnsi="Arial" w:cs="Arial"/>
        </w:rPr>
        <w:t xml:space="preserve">non-half-hourly metered demand will be </w:t>
      </w:r>
      <w:bookmarkEnd w:id="282"/>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8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081A05"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83"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84" w:name="_Toc274049713"/>
      <w:r>
        <w:t>Further Information</w:t>
      </w:r>
      <w:bookmarkEnd w:id="284"/>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w:t>
      </w:r>
      <w:proofErr w:type="gramStart"/>
      <w:r>
        <w:rPr>
          <w:rFonts w:ascii="Arial" w:hAnsi="Arial" w:cs="Arial"/>
        </w:rPr>
        <w:t>export</w:t>
      </w:r>
      <w:proofErr w:type="gramEnd"/>
      <w:r>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85" w:name="_Toc32201092"/>
      <w:bookmarkStart w:id="286" w:name="_Toc49661139"/>
      <w:bookmarkStart w:id="287" w:name="_Toc274049714"/>
      <w:bookmarkEnd w:id="283"/>
      <w:r w:rsidRPr="00FE40FB">
        <w:rPr>
          <w:color w:val="auto"/>
          <w:sz w:val="28"/>
          <w:szCs w:val="28"/>
        </w:rPr>
        <w:lastRenderedPageBreak/>
        <w:t>14.18 Generation charges</w:t>
      </w:r>
      <w:bookmarkEnd w:id="285"/>
      <w:bookmarkEnd w:id="286"/>
      <w:bookmarkEnd w:id="287"/>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88" w:name="_Toc32201093"/>
      <w:bookmarkStart w:id="289" w:name="_Toc49661140"/>
      <w:bookmarkStart w:id="290" w:name="_Toc274049715"/>
      <w:r>
        <w:t>Parties Liable for Generation Charges</w:t>
      </w:r>
      <w:bookmarkEnd w:id="288"/>
      <w:bookmarkEnd w:id="289"/>
      <w:bookmarkEnd w:id="290"/>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91" w:name="_Toc274049716"/>
      <w:bookmarkStart w:id="292" w:name="_Toc32201094"/>
      <w:bookmarkStart w:id="293" w:name="_Toc49661141"/>
      <w:r>
        <w:t>Structure of Generation Charges</w:t>
      </w:r>
      <w:bookmarkEnd w:id="291"/>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w:t>
      </w:r>
      <w:proofErr w:type="gramStart"/>
      <w:r w:rsidR="00C14B15" w:rsidRPr="00C14B15">
        <w:t>ALF</w:t>
      </w:r>
      <w:proofErr w:type="gramEnd"/>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81A05">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81A05">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81A05">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Tariff  =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rPr>
          <w:ins w:id="294" w:author="Author" w:date="2024-06-11T09:37:00Z"/>
        </w:rPr>
      </w:pPr>
      <w:proofErr w:type="spellStart"/>
      <w:r>
        <w:t>Adj</w:t>
      </w:r>
      <w:proofErr w:type="spellEnd"/>
      <w:r>
        <w:t xml:space="preserve"> Tariff = Adjustment Tariff</w:t>
      </w:r>
    </w:p>
    <w:p w14:paraId="5DD4110A" w14:textId="77777777" w:rsidR="00DF23F9" w:rsidRDefault="00DF23F9" w:rsidP="00674102">
      <w:pPr>
        <w:pStyle w:val="1"/>
        <w:ind w:left="1627"/>
        <w:jc w:val="both"/>
        <w:rPr>
          <w:ins w:id="295" w:author="Author" w:date="2024-06-11T09:37:00Z"/>
        </w:rPr>
      </w:pPr>
    </w:p>
    <w:p w14:paraId="54F34F2F" w14:textId="77777777" w:rsidR="00DF23F9" w:rsidRDefault="00DF23F9" w:rsidP="00DF23F9">
      <w:pPr>
        <w:pStyle w:val="1"/>
        <w:ind w:left="1627"/>
        <w:jc w:val="both"/>
        <w:rPr>
          <w:ins w:id="296" w:author="Author" w:date="2024-06-11T09:37:00Z"/>
        </w:rPr>
      </w:pPr>
      <w:ins w:id="297" w:author="Author" w:date="2024-06-11T09:37:00Z">
        <w:r>
          <w:t xml:space="preserve">For a multi technology </w:t>
        </w:r>
        <w:r w:rsidRPr="00F231B2">
          <w:rPr>
            <w:b/>
            <w:bCs/>
          </w:rPr>
          <w:t>Power Station</w:t>
        </w:r>
        <w:r>
          <w:t xml:space="preserve"> the </w:t>
        </w:r>
        <w:r w:rsidRPr="00F231B2">
          <w:rPr>
            <w:b/>
            <w:bCs/>
          </w:rPr>
          <w:t>Power Station</w:t>
        </w:r>
        <w:r>
          <w:t xml:space="preserve">’s </w:t>
        </w:r>
        <w:r w:rsidRPr="00F231B2">
          <w:rPr>
            <w:b/>
            <w:bCs/>
          </w:rPr>
          <w:t>Transmission Entry Capacity</w:t>
        </w:r>
        <w:r>
          <w:t xml:space="preserve"> is allocated across the different generation plant types, specifically:</w:t>
        </w:r>
      </w:ins>
    </w:p>
    <w:p w14:paraId="15319C56" w14:textId="77777777" w:rsidR="00DF23F9" w:rsidRDefault="00DF23F9" w:rsidP="00DF23F9">
      <w:pPr>
        <w:pStyle w:val="1"/>
        <w:ind w:left="1627"/>
        <w:jc w:val="both"/>
        <w:rPr>
          <w:ins w:id="298" w:author="Author" w:date="2024-06-11T09:37:00Z"/>
        </w:rPr>
      </w:pPr>
    </w:p>
    <w:p w14:paraId="2B47560D" w14:textId="77777777" w:rsidR="00DF23F9" w:rsidRPr="00A006AF" w:rsidRDefault="00DF23F9" w:rsidP="00DF23F9">
      <w:pPr>
        <w:pStyle w:val="1"/>
        <w:jc w:val="center"/>
        <w:rPr>
          <w:ins w:id="299" w:author="Author" w:date="2024-06-11T09:37:00Z"/>
        </w:rPr>
      </w:pPr>
      <m:oMathPara>
        <m:oMath>
          <m:sSub>
            <m:sSubPr>
              <m:ctrlPr>
                <w:ins w:id="300" w:author="Author" w:date="2024-06-11T09:37:00Z">
                  <w:rPr>
                    <w:rFonts w:ascii="Cambria Math" w:hAnsi="Cambria Math"/>
                    <w:i/>
                  </w:rPr>
                </w:ins>
              </m:ctrlPr>
            </m:sSubPr>
            <m:e>
              <m:r>
                <w:ins w:id="301" w:author="Author" w:date="2024-06-11T09:37:00Z">
                  <w:rPr>
                    <w:rFonts w:ascii="Cambria Math" w:hAnsi="Cambria Math"/>
                  </w:rPr>
                  <m:t>MTPSTEC</m:t>
                </w:ins>
              </m:r>
            </m:e>
            <m:sub>
              <m:r>
                <w:ins w:id="302" w:author="Author" w:date="2024-06-11T09:37:00Z">
                  <w:rPr>
                    <w:rFonts w:ascii="Cambria Math" w:hAnsi="Cambria Math"/>
                  </w:rPr>
                  <m:t>is</m:t>
                </w:ins>
              </m:r>
            </m:sub>
          </m:sSub>
          <m:r>
            <w:ins w:id="303" w:author="Author" w:date="2024-06-11T09:37:00Z">
              <w:rPr>
                <w:rFonts w:ascii="Cambria Math" w:hAnsi="Cambria Math"/>
              </w:rPr>
              <m:t>=</m:t>
            </w:ins>
          </m:r>
          <m:f>
            <m:fPr>
              <m:ctrlPr>
                <w:ins w:id="304" w:author="Author" w:date="2024-06-11T09:37:00Z">
                  <w:rPr>
                    <w:rFonts w:ascii="Cambria Math" w:hAnsi="Cambria Math"/>
                    <w:i/>
                  </w:rPr>
                </w:ins>
              </m:ctrlPr>
            </m:fPr>
            <m:num>
              <m:sSub>
                <m:sSubPr>
                  <m:ctrlPr>
                    <w:ins w:id="305" w:author="Author" w:date="2024-06-11T09:37:00Z">
                      <w:rPr>
                        <w:rFonts w:ascii="Cambria Math" w:hAnsi="Cambria Math"/>
                        <w:i/>
                      </w:rPr>
                    </w:ins>
                  </m:ctrlPr>
                </m:sSubPr>
                <m:e>
                  <m:r>
                    <w:ins w:id="306" w:author="Author" w:date="2024-06-11T09:37:00Z">
                      <w:rPr>
                        <w:rFonts w:ascii="Cambria Math" w:hAnsi="Cambria Math"/>
                      </w:rPr>
                      <m:t>CAP</m:t>
                    </w:ins>
                  </m:r>
                </m:e>
                <m:sub>
                  <m:r>
                    <w:ins w:id="307" w:author="Author" w:date="2024-06-11T09:37:00Z">
                      <w:rPr>
                        <w:rFonts w:ascii="Cambria Math" w:hAnsi="Cambria Math"/>
                      </w:rPr>
                      <m:t>i</m:t>
                    </w:ins>
                  </m:r>
                </m:sub>
              </m:sSub>
            </m:num>
            <m:den>
              <m:nary>
                <m:naryPr>
                  <m:chr m:val="∑"/>
                  <m:limLoc m:val="undOvr"/>
                  <m:ctrlPr>
                    <w:ins w:id="308" w:author="Author" w:date="2024-06-11T09:37:00Z">
                      <w:rPr>
                        <w:rFonts w:ascii="Cambria Math" w:hAnsi="Cambria Math"/>
                        <w:i/>
                      </w:rPr>
                    </w:ins>
                  </m:ctrlPr>
                </m:naryPr>
                <m:sub>
                  <m:r>
                    <w:ins w:id="309" w:author="Author" w:date="2024-06-11T09:37:00Z">
                      <w:rPr>
                        <w:rFonts w:ascii="Cambria Math" w:hAnsi="Cambria Math"/>
                      </w:rPr>
                      <m:t>i=1</m:t>
                    </w:ins>
                  </m:r>
                </m:sub>
                <m:sup>
                  <m:r>
                    <w:ins w:id="310" w:author="Author" w:date="2024-06-11T09:37:00Z">
                      <w:rPr>
                        <w:rFonts w:ascii="Cambria Math" w:hAnsi="Cambria Math"/>
                      </w:rPr>
                      <m:t>n</m:t>
                    </w:ins>
                  </m:r>
                </m:sup>
                <m:e>
                  <m:sSub>
                    <m:sSubPr>
                      <m:ctrlPr>
                        <w:ins w:id="311" w:author="Author" w:date="2024-06-11T09:37:00Z">
                          <w:rPr>
                            <w:rFonts w:ascii="Cambria Math" w:hAnsi="Cambria Math"/>
                            <w:i/>
                          </w:rPr>
                        </w:ins>
                      </m:ctrlPr>
                    </m:sSubPr>
                    <m:e>
                      <m:r>
                        <w:ins w:id="312" w:author="Author" w:date="2024-06-11T09:37:00Z">
                          <w:rPr>
                            <w:rFonts w:ascii="Cambria Math" w:hAnsi="Cambria Math"/>
                          </w:rPr>
                          <m:t>CAP</m:t>
                        </w:ins>
                      </m:r>
                    </m:e>
                    <m:sub>
                      <m:r>
                        <w:ins w:id="313" w:author="Author" w:date="2024-06-11T09:37:00Z">
                          <w:rPr>
                            <w:rFonts w:ascii="Cambria Math" w:hAnsi="Cambria Math"/>
                          </w:rPr>
                          <m:t>i</m:t>
                        </w:ins>
                      </m:r>
                    </m:sub>
                  </m:sSub>
                </m:e>
              </m:nary>
            </m:den>
          </m:f>
          <m:r>
            <w:ins w:id="314" w:author="Author" w:date="2024-06-11T09:37:00Z">
              <w:rPr>
                <w:rFonts w:ascii="Cambria Math" w:hAnsi="Cambria Math"/>
              </w:rPr>
              <m:t>×</m:t>
            </w:ins>
          </m:r>
          <m:sSub>
            <m:sSubPr>
              <m:ctrlPr>
                <w:ins w:id="315" w:author="Author" w:date="2024-06-11T09:37:00Z">
                  <w:rPr>
                    <w:rFonts w:ascii="Cambria Math" w:hAnsi="Cambria Math"/>
                    <w:i/>
                  </w:rPr>
                </w:ins>
              </m:ctrlPr>
            </m:sSubPr>
            <m:e>
              <m:r>
                <w:ins w:id="316" w:author="Author" w:date="2024-06-11T09:37:00Z">
                  <w:rPr>
                    <w:rFonts w:ascii="Cambria Math" w:hAnsi="Cambria Math"/>
                  </w:rPr>
                  <m:t>TEC</m:t>
                </w:ins>
              </m:r>
            </m:e>
            <m:sub>
              <m:r>
                <w:ins w:id="317" w:author="Author" w:date="2024-06-11T09:37:00Z">
                  <w:rPr>
                    <w:rFonts w:ascii="Cambria Math" w:hAnsi="Cambria Math"/>
                  </w:rPr>
                  <m:t>s</m:t>
                </w:ins>
              </m:r>
            </m:sub>
          </m:sSub>
        </m:oMath>
      </m:oMathPara>
    </w:p>
    <w:p w14:paraId="6ABCFD26" w14:textId="77777777" w:rsidR="00DF23F9" w:rsidRDefault="00DF23F9" w:rsidP="00DF23F9">
      <w:pPr>
        <w:pStyle w:val="1"/>
        <w:ind w:left="1627"/>
        <w:jc w:val="both"/>
        <w:rPr>
          <w:ins w:id="318" w:author="Author" w:date="2024-06-11T09:37:00Z"/>
        </w:rPr>
      </w:pPr>
    </w:p>
    <w:p w14:paraId="6F487F22" w14:textId="77777777" w:rsidR="00DF23F9" w:rsidRDefault="00DF23F9" w:rsidP="00DF23F9">
      <w:pPr>
        <w:pStyle w:val="1"/>
        <w:ind w:left="1627"/>
        <w:jc w:val="both"/>
        <w:rPr>
          <w:ins w:id="319" w:author="Author" w:date="2024-06-11T09:37:00Z"/>
        </w:rPr>
      </w:pPr>
      <w:proofErr w:type="gramStart"/>
      <w:ins w:id="320" w:author="Author" w:date="2024-06-11T09:37:00Z">
        <w:r>
          <w:t>Where;</w:t>
        </w:r>
        <w:proofErr w:type="gramEnd"/>
      </w:ins>
    </w:p>
    <w:p w14:paraId="4B421D82" w14:textId="77777777" w:rsidR="00DF23F9" w:rsidRDefault="00DF23F9" w:rsidP="00DF23F9">
      <w:pPr>
        <w:pStyle w:val="1"/>
        <w:ind w:left="1627"/>
        <w:jc w:val="both"/>
        <w:rPr>
          <w:ins w:id="321" w:author="Author" w:date="2024-06-11T09:37:00Z"/>
        </w:rPr>
      </w:pPr>
      <w:proofErr w:type="spellStart"/>
      <w:ins w:id="322" w:author="Author" w:date="2024-06-11T09:37:00Z">
        <w:r>
          <w:t>MTPSTECis</w:t>
        </w:r>
        <w:proofErr w:type="spellEnd"/>
        <w:r>
          <w:t xml:space="preserve"> = Multi Technology </w:t>
        </w:r>
        <w:r w:rsidRPr="00F231B2">
          <w:rPr>
            <w:b/>
            <w:bCs/>
          </w:rPr>
          <w:t>Power Station</w:t>
        </w:r>
        <w:r>
          <w:t xml:space="preserve">’s TEC for technology type </w:t>
        </w:r>
        <w:proofErr w:type="spellStart"/>
        <w:r>
          <w:t>i</w:t>
        </w:r>
        <w:proofErr w:type="spellEnd"/>
        <w:r>
          <w:t xml:space="preserve"> at station</w:t>
        </w:r>
      </w:ins>
    </w:p>
    <w:p w14:paraId="4272DC44" w14:textId="77777777" w:rsidR="00DF23F9" w:rsidRDefault="00DF23F9" w:rsidP="00DF23F9">
      <w:pPr>
        <w:pStyle w:val="1"/>
        <w:ind w:left="1627"/>
        <w:jc w:val="both"/>
        <w:rPr>
          <w:ins w:id="323" w:author="Author" w:date="2024-06-11T09:37:00Z"/>
        </w:rPr>
      </w:pPr>
      <w:ins w:id="324" w:author="Author" w:date="2024-06-11T09:37:00Z">
        <w:r>
          <w:t>s</w:t>
        </w:r>
      </w:ins>
    </w:p>
    <w:p w14:paraId="4B7906F3" w14:textId="77777777" w:rsidR="00DF23F9" w:rsidRDefault="00DF23F9" w:rsidP="00DF23F9">
      <w:pPr>
        <w:pStyle w:val="1"/>
        <w:ind w:left="1627"/>
        <w:jc w:val="both"/>
        <w:rPr>
          <w:ins w:id="325" w:author="Author" w:date="2024-06-11T09:37:00Z"/>
        </w:rPr>
      </w:pPr>
      <w:proofErr w:type="spellStart"/>
      <w:ins w:id="326" w:author="Author" w:date="2024-06-11T09:37:00Z">
        <w:r>
          <w:t>CAP</w:t>
        </w:r>
        <w:r w:rsidRPr="00F231B2">
          <w:rPr>
            <w:vertAlign w:val="subscript"/>
          </w:rPr>
          <w:t>i</w:t>
        </w:r>
        <w:proofErr w:type="spellEnd"/>
        <w:r>
          <w:t xml:space="preserve">= Maximum Capacity for generation plant type </w:t>
        </w:r>
        <w:proofErr w:type="spellStart"/>
        <w:r>
          <w:t>i</w:t>
        </w:r>
        <w:proofErr w:type="spellEnd"/>
        <w:r>
          <w:t xml:space="preserve"> (or the average of maximum </w:t>
        </w:r>
        <w:r w:rsidRPr="00F231B2">
          <w:rPr>
            <w:b/>
            <w:bCs/>
          </w:rPr>
          <w:t>BM Unit</w:t>
        </w:r>
        <w:r>
          <w:t xml:space="preserve"> metered values where there is a negative tariff, as per the negative methodology).</w:t>
        </w:r>
      </w:ins>
    </w:p>
    <w:p w14:paraId="7D0C87D8" w14:textId="77777777" w:rsidR="00DF23F9" w:rsidRDefault="00DF23F9" w:rsidP="00DF23F9">
      <w:pPr>
        <w:pStyle w:val="1"/>
        <w:ind w:left="1627"/>
        <w:jc w:val="both"/>
        <w:rPr>
          <w:ins w:id="327" w:author="Author" w:date="2024-06-11T09:37:00Z"/>
        </w:rPr>
      </w:pPr>
      <w:ins w:id="328" w:author="Author" w:date="2024-06-11T09:37:00Z">
        <w:r>
          <w:t>TEC</w:t>
        </w:r>
        <w:r w:rsidRPr="00F231B2">
          <w:rPr>
            <w:vertAlign w:val="subscript"/>
          </w:rPr>
          <w:t>s</w:t>
        </w:r>
        <w:r>
          <w:t xml:space="preserve"> = TEC of </w:t>
        </w:r>
        <w:r w:rsidRPr="00F231B2">
          <w:rPr>
            <w:b/>
            <w:bCs/>
          </w:rPr>
          <w:t>Power Station</w:t>
        </w:r>
        <w:r>
          <w:t xml:space="preserve"> as defined in the Connection Agreement (or the average of maximum </w:t>
        </w:r>
        <w:r w:rsidRPr="00F231B2">
          <w:rPr>
            <w:b/>
            <w:bCs/>
          </w:rPr>
          <w:t>Power Station</w:t>
        </w:r>
        <w:r>
          <w:t xml:space="preserve"> metered values where there is a negative tariff, as per the negative methodology).</w:t>
        </w:r>
      </w:ins>
    </w:p>
    <w:p w14:paraId="64C45510" w14:textId="77777777" w:rsidR="00DF23F9" w:rsidRDefault="00DF23F9" w:rsidP="00DF23F9">
      <w:pPr>
        <w:pStyle w:val="1"/>
        <w:ind w:left="1627"/>
        <w:jc w:val="both"/>
        <w:rPr>
          <w:ins w:id="329" w:author="Author" w:date="2024-06-11T09:37:00Z"/>
        </w:rPr>
      </w:pPr>
      <w:ins w:id="330" w:author="Author" w:date="2024-06-11T09:37:00Z">
        <w:r>
          <w:t>n = number of different technologies on site</w:t>
        </w:r>
      </w:ins>
    </w:p>
    <w:p w14:paraId="5B0040B8" w14:textId="77777777" w:rsidR="00DF23F9" w:rsidRDefault="00DF23F9" w:rsidP="00DF23F9">
      <w:pPr>
        <w:pStyle w:val="1"/>
        <w:ind w:left="1627"/>
        <w:jc w:val="both"/>
        <w:rPr>
          <w:ins w:id="331" w:author="Author" w:date="2024-06-11T09:37:00Z"/>
        </w:rPr>
      </w:pPr>
    </w:p>
    <w:p w14:paraId="33BFC0FD" w14:textId="77777777" w:rsidR="00DF23F9" w:rsidRDefault="00DF23F9" w:rsidP="00DF23F9">
      <w:pPr>
        <w:pStyle w:val="1"/>
        <w:ind w:left="1627"/>
        <w:jc w:val="both"/>
        <w:rPr>
          <w:ins w:id="332" w:author="Author" w:date="2024-06-11T09:37:00Z"/>
        </w:rPr>
      </w:pPr>
      <w:ins w:id="333" w:author="Author" w:date="2024-06-11T09:37:00Z">
        <w:r>
          <w:t xml:space="preserve">For a multi technology </w:t>
        </w:r>
        <w:r w:rsidRPr="00F231B2">
          <w:rPr>
            <w:b/>
            <w:bCs/>
          </w:rPr>
          <w:t>Power Station</w:t>
        </w:r>
        <w:r>
          <w:t xml:space="preserve">’s wider liability, the Chargeable Capacity associated with each technology type is the </w:t>
        </w:r>
        <w:proofErr w:type="spellStart"/>
        <w:r>
          <w:t>MTPSTEC</w:t>
        </w:r>
        <w:r w:rsidRPr="00F231B2">
          <w:rPr>
            <w:vertAlign w:val="subscript"/>
          </w:rPr>
          <w:t>is</w:t>
        </w:r>
        <w:proofErr w:type="spellEnd"/>
        <w:r>
          <w:t xml:space="preserve">. The charge for a multi technology </w:t>
        </w:r>
        <w:r w:rsidRPr="00F231B2">
          <w:rPr>
            <w:b/>
            <w:bCs/>
          </w:rPr>
          <w:t>Power Station</w:t>
        </w:r>
        <w:r>
          <w:t xml:space="preserve"> will be calculated as the summation of all individual technology type liabilities as calculated using </w:t>
        </w:r>
        <w:proofErr w:type="spellStart"/>
        <w:r>
          <w:t>MTPSTEC</w:t>
        </w:r>
        <w:r w:rsidRPr="00F231B2">
          <w:rPr>
            <w:vertAlign w:val="subscript"/>
          </w:rPr>
          <w:t>is</w:t>
        </w:r>
        <w:proofErr w:type="spellEnd"/>
        <w:r>
          <w:t>.</w:t>
        </w:r>
      </w:ins>
    </w:p>
    <w:p w14:paraId="5E5B8432" w14:textId="77777777" w:rsidR="00DF23F9" w:rsidRDefault="00DF23F9" w:rsidP="00DF23F9">
      <w:pPr>
        <w:pStyle w:val="1"/>
        <w:ind w:left="1627"/>
        <w:jc w:val="both"/>
        <w:rPr>
          <w:ins w:id="334" w:author="Author" w:date="2024-06-11T09:37:00Z"/>
        </w:rPr>
      </w:pPr>
    </w:p>
    <w:p w14:paraId="77EB6DA5" w14:textId="77777777" w:rsidR="00DF23F9" w:rsidRPr="00F231B2" w:rsidRDefault="00DF23F9" w:rsidP="00DF23F9">
      <w:pPr>
        <w:pStyle w:val="1"/>
        <w:ind w:left="1627"/>
        <w:jc w:val="both"/>
        <w:rPr>
          <w:ins w:id="335" w:author="Author" w:date="2024-06-11T09:37:00Z"/>
          <w:u w:val="single"/>
        </w:rPr>
      </w:pPr>
      <w:ins w:id="336" w:author="Author" w:date="2024-06-11T09:37:00Z">
        <w:r w:rsidRPr="00F231B2">
          <w:rPr>
            <w:u w:val="single"/>
          </w:rPr>
          <w:t>Negative Methodology</w:t>
        </w:r>
      </w:ins>
    </w:p>
    <w:p w14:paraId="1DDA39F8" w14:textId="77777777" w:rsidR="00DF23F9" w:rsidRDefault="00DF23F9" w:rsidP="00DF23F9">
      <w:pPr>
        <w:pStyle w:val="1"/>
        <w:ind w:left="1627"/>
        <w:jc w:val="both"/>
        <w:rPr>
          <w:ins w:id="337" w:author="Author" w:date="2024-06-11T09:37:00Z"/>
        </w:rPr>
      </w:pPr>
    </w:p>
    <w:p w14:paraId="57EEAFA4" w14:textId="77777777" w:rsidR="00DF23F9" w:rsidRDefault="00DF23F9" w:rsidP="00DF23F9">
      <w:pPr>
        <w:pStyle w:val="1"/>
        <w:ind w:left="1627"/>
        <w:jc w:val="both"/>
        <w:rPr>
          <w:ins w:id="338" w:author="Author" w:date="2024-06-11T09:37:00Z"/>
        </w:rPr>
      </w:pPr>
      <w:ins w:id="339" w:author="Author" w:date="2024-06-11T09:37:00Z">
        <w:r>
          <w:t xml:space="preserve">When any of the </w:t>
        </w:r>
        <w:r w:rsidRPr="00F231B2">
          <w:rPr>
            <w:b/>
            <w:bCs/>
          </w:rPr>
          <w:t>BM Units</w:t>
        </w:r>
        <w:r>
          <w:t xml:space="preserve"> at a </w:t>
        </w:r>
        <w:r w:rsidRPr="00F231B2">
          <w:rPr>
            <w:b/>
            <w:bCs/>
          </w:rPr>
          <w:t>Power Station</w:t>
        </w:r>
        <w:r>
          <w:t xml:space="preserve"> are initially calculated to have a negative tariff, the final charge will be calculated using different capacity inputs to MTPSTEC. </w:t>
        </w:r>
        <w:proofErr w:type="spellStart"/>
        <w:r>
          <w:t>CAPi</w:t>
        </w:r>
        <w:proofErr w:type="spellEnd"/>
        <w:r>
          <w:t xml:space="preserve"> in the above equation will use maximum metered volumes for each </w:t>
        </w:r>
        <w:r w:rsidRPr="00F231B2">
          <w:rPr>
            <w:b/>
            <w:bCs/>
          </w:rPr>
          <w:t>BM Unit</w:t>
        </w:r>
        <w:r>
          <w:t xml:space="preserve"> instead of installed capacity. These will be the average of the capped metered volumes during the three </w:t>
        </w:r>
        <w:r w:rsidRPr="00F231B2">
          <w:rPr>
            <w:b/>
            <w:bCs/>
          </w:rPr>
          <w:t>Settlement Periods</w:t>
        </w:r>
        <w:r>
          <w:t xml:space="preserve"> which have the highest metered volumes for the </w:t>
        </w:r>
        <w:r>
          <w:rPr>
            <w:b/>
            <w:bCs/>
          </w:rPr>
          <w:t>BM Unit</w:t>
        </w:r>
        <w:r>
          <w:t xml:space="preserve">, separated by at least 10 clear business days, and between November and February of the relevant </w:t>
        </w:r>
        <w:r w:rsidRPr="00F231B2">
          <w:rPr>
            <w:b/>
            <w:bCs/>
          </w:rPr>
          <w:t>Financial Year</w:t>
        </w:r>
        <w:r>
          <w:t xml:space="preserve"> inclusive. TEC in the equation will also be replaced by maximum metered volumes for the </w:t>
        </w:r>
        <w:r w:rsidRPr="00F231B2">
          <w:rPr>
            <w:b/>
            <w:bCs/>
          </w:rPr>
          <w:t>Power Station</w:t>
        </w:r>
        <w:r>
          <w:t>.</w:t>
        </w:r>
      </w:ins>
    </w:p>
    <w:p w14:paraId="7AD50A87" w14:textId="77777777" w:rsidR="00DF23F9" w:rsidRDefault="00DF23F9" w:rsidP="00DF23F9">
      <w:pPr>
        <w:pStyle w:val="1"/>
        <w:ind w:left="1627"/>
        <w:jc w:val="both"/>
        <w:rPr>
          <w:ins w:id="340" w:author="Author" w:date="2024-06-11T09:37:00Z"/>
        </w:rPr>
      </w:pPr>
    </w:p>
    <w:p w14:paraId="3795609B" w14:textId="77777777" w:rsidR="00DF23F9" w:rsidRDefault="00DF23F9"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41" w:name="_Toc274049717"/>
      <w:r>
        <w:t>Basis of Wider Generation Charges</w:t>
      </w:r>
      <w:bookmarkEnd w:id="292"/>
      <w:bookmarkEnd w:id="293"/>
      <w:bookmarkEnd w:id="34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42" w:name="_Toc274049718"/>
      <w:r w:rsidRPr="00887323">
        <w:rPr>
          <w:rFonts w:ascii="Arial" w:hAnsi="Arial" w:cs="Arial"/>
          <w:b/>
        </w:rPr>
        <w:t>Generation with positive wider tariffs</w:t>
      </w:r>
      <w:bookmarkEnd w:id="34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43" w:name="_Ref272935596"/>
      <w:r>
        <w:t>The short-term chargeable capacity for Power Stations situated with positive generation tariffs is any approved STTEC or LDTEC applicable to that Power Station during a valid STTEC Period or LDTEC Period, as appropriate.</w:t>
      </w:r>
      <w:bookmarkEnd w:id="34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 xml:space="preserve">will be the capacity </w:t>
      </w:r>
      <w:r w:rsidRPr="0074131D">
        <w:rPr>
          <w:rFonts w:cs="Arial"/>
          <w:szCs w:val="22"/>
        </w:rPr>
        <w:lastRenderedPageBreak/>
        <w:t>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46" w:name="_Toc49661143"/>
      <w:bookmarkStart w:id="347" w:name="_Toc274049719"/>
      <w:r w:rsidRPr="004248A1">
        <w:rPr>
          <w:rFonts w:ascii="Arial" w:hAnsi="Arial" w:cs="Arial"/>
          <w:b/>
        </w:rPr>
        <w:t xml:space="preserve">Generation with negative wider </w:t>
      </w:r>
      <w:bookmarkEnd w:id="346"/>
      <w:r w:rsidRPr="004248A1">
        <w:rPr>
          <w:rFonts w:ascii="Arial" w:hAnsi="Arial" w:cs="Arial"/>
          <w:b/>
        </w:rPr>
        <w:t>tariffs</w:t>
      </w:r>
      <w:bookmarkEnd w:id="347"/>
    </w:p>
    <w:p w14:paraId="5B84D42C" w14:textId="77777777" w:rsidR="006661FE" w:rsidRDefault="006661FE" w:rsidP="007D27B2">
      <w:pPr>
        <w:pStyle w:val="1"/>
        <w:numPr>
          <w:ilvl w:val="0"/>
          <w:numId w:val="73"/>
        </w:numPr>
        <w:jc w:val="both"/>
      </w:pPr>
      <w:bookmarkStart w:id="34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4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49"/>
    </w:p>
    <w:bookmarkEnd w:id="34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50" w:name="_Toc274049720"/>
      <w:r>
        <w:t>Basis of Local Generation Charges</w:t>
      </w:r>
      <w:bookmarkEnd w:id="35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51" w:name="_Toc497131273"/>
      <w:bookmarkStart w:id="352" w:name="_Toc32201095"/>
      <w:bookmarkStart w:id="353" w:name="_Toc49661145"/>
      <w:bookmarkStart w:id="354" w:name="_Toc274049722"/>
      <w:bookmarkStart w:id="355" w:name="_Hlt497625183"/>
      <w:r>
        <w:t>Monthly Charges</w:t>
      </w:r>
      <w:bookmarkEnd w:id="351"/>
      <w:bookmarkEnd w:id="352"/>
      <w:bookmarkEnd w:id="353"/>
      <w:bookmarkEnd w:id="35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56" w:name="_Hlt532284319"/>
      <w:bookmarkStart w:id="357" w:name="_Ref272933161"/>
      <w:bookmarkEnd w:id="356"/>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5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lastRenderedPageBreak/>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58" w:name="_Toc274049723"/>
      <w:r>
        <w:t>Ad hoc Charges</w:t>
      </w:r>
      <w:bookmarkEnd w:id="35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lastRenderedPageBreak/>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59" w:name="_Toc274049724"/>
      <w:r w:rsidRPr="00FE2E3E">
        <w:t>Embedded Transmission Use of System Charges “</w:t>
      </w:r>
      <w:proofErr w:type="spellStart"/>
      <w:r w:rsidRPr="00FE2E3E">
        <w:t>ETUoS</w:t>
      </w:r>
      <w:proofErr w:type="spellEnd"/>
      <w:r w:rsidRPr="00FE2E3E">
        <w:t>”</w:t>
      </w:r>
      <w:bookmarkEnd w:id="35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60"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36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81A05"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w:lastRenderedPageBreak/>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361" w:name="_Hlk155617635"/>
      <w:r w:rsidR="00CC06E2" w:rsidRPr="00CD5631">
        <w:rPr>
          <w:u w:val="single"/>
          <w:vertAlign w:val="subscript"/>
        </w:rPr>
        <w:t>DNO</w:t>
      </w:r>
      <w:bookmarkEnd w:id="361"/>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62" w:name="_Toc32201096"/>
      <w:bookmarkStart w:id="363" w:name="_Toc49661146"/>
      <w:bookmarkStart w:id="364" w:name="_Toc274049725"/>
      <w:r>
        <w:t>Reconciliation of Generation Charges</w:t>
      </w:r>
      <w:bookmarkEnd w:id="362"/>
      <w:bookmarkEnd w:id="363"/>
      <w:bookmarkEnd w:id="36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lastRenderedPageBreak/>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65" w:name="_Toc32201097"/>
      <w:bookmarkStart w:id="366" w:name="_Toc49661147"/>
      <w:bookmarkStart w:id="367" w:name="_Toc274049726"/>
      <w:bookmarkEnd w:id="355"/>
      <w:r>
        <w:t>Further Information</w:t>
      </w:r>
      <w:bookmarkEnd w:id="365"/>
      <w:bookmarkEnd w:id="366"/>
      <w:bookmarkEnd w:id="36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68" w:name="_Toc32201098"/>
      <w:r>
        <w:br w:type="page"/>
      </w:r>
      <w:bookmarkStart w:id="369" w:name="_Toc49661148"/>
      <w:bookmarkStart w:id="370" w:name="_Toc274049727"/>
      <w:r w:rsidRPr="00FE40FB">
        <w:rPr>
          <w:color w:val="auto"/>
          <w:sz w:val="28"/>
          <w:szCs w:val="28"/>
        </w:rPr>
        <w:lastRenderedPageBreak/>
        <w:t>14.19 Data Requirements</w:t>
      </w:r>
      <w:bookmarkEnd w:id="368"/>
      <w:bookmarkEnd w:id="369"/>
      <w:bookmarkEnd w:id="370"/>
    </w:p>
    <w:p w14:paraId="1B1F56AD" w14:textId="77777777" w:rsidR="006661FE" w:rsidRDefault="006661FE" w:rsidP="006661FE">
      <w:pPr>
        <w:pStyle w:val="Heading2"/>
      </w:pPr>
    </w:p>
    <w:p w14:paraId="1C4CFCE6" w14:textId="77777777" w:rsidR="006661FE" w:rsidRDefault="006661FE" w:rsidP="006661FE">
      <w:pPr>
        <w:pStyle w:val="Heading2"/>
      </w:pPr>
      <w:bookmarkStart w:id="371" w:name="_Toc32201099"/>
      <w:bookmarkStart w:id="372" w:name="_Toc49661149"/>
      <w:bookmarkStart w:id="373" w:name="_Toc274049728"/>
      <w:r>
        <w:t>Data Required for Charge Setting</w:t>
      </w:r>
      <w:bookmarkEnd w:id="371"/>
      <w:bookmarkEnd w:id="372"/>
      <w:bookmarkEnd w:id="37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74" w:name="_Toc32201100"/>
      <w:bookmarkStart w:id="375" w:name="_Toc49661150"/>
      <w:bookmarkStart w:id="376" w:name="_Toc274049729"/>
      <w:r>
        <w:t>Data Required for Calculating Users’ Charges</w:t>
      </w:r>
      <w:bookmarkEnd w:id="374"/>
      <w:bookmarkEnd w:id="375"/>
      <w:bookmarkEnd w:id="37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77" w:name="_Toc32201101"/>
      <w:r>
        <w:br w:type="page"/>
      </w:r>
      <w:bookmarkStart w:id="378" w:name="_Toc49661151"/>
      <w:bookmarkStart w:id="379" w:name="_Toc274049730"/>
      <w:r w:rsidRPr="00FE40FB">
        <w:rPr>
          <w:color w:val="auto"/>
          <w:sz w:val="28"/>
          <w:szCs w:val="28"/>
        </w:rPr>
        <w:lastRenderedPageBreak/>
        <w:t>14.20 Applications</w:t>
      </w:r>
      <w:bookmarkEnd w:id="377"/>
      <w:bookmarkEnd w:id="378"/>
      <w:bookmarkEnd w:id="37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80" w:name="_Ref531603538"/>
      <w:bookmarkStart w:id="381" w:name="_Toc32201102"/>
      <w:r>
        <w:br w:type="page"/>
      </w:r>
      <w:bookmarkStart w:id="382" w:name="_Toc49661152"/>
      <w:bookmarkStart w:id="383" w:name="_Toc274049731"/>
      <w:bookmarkEnd w:id="380"/>
      <w:bookmarkEnd w:id="381"/>
      <w:r w:rsidRPr="00FE40FB">
        <w:rPr>
          <w:color w:val="auto"/>
        </w:rPr>
        <w:lastRenderedPageBreak/>
        <w:t xml:space="preserve">14.21 </w:t>
      </w:r>
      <w:r w:rsidRPr="00FE40FB">
        <w:rPr>
          <w:color w:val="auto"/>
          <w:sz w:val="28"/>
          <w:szCs w:val="28"/>
        </w:rPr>
        <w:t>Transport Model Example</w:t>
      </w:r>
      <w:bookmarkEnd w:id="382"/>
      <w:bookmarkEnd w:id="38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81A05"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9605093"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0452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A3E95"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A27E7"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proofErr w:type="gramStart"/>
      <w:r>
        <w:rPr>
          <w:rFonts w:ascii="Arial" w:hAnsi="Arial" w:cs="Arial"/>
          <w:sz w:val="22"/>
        </w:rPr>
        <w:t>Year Round</w:t>
      </w:r>
      <w:proofErr w:type="gramEnd"/>
      <w:r>
        <w:rPr>
          <w:rFonts w:ascii="Arial" w:hAnsi="Arial" w:cs="Arial"/>
          <w:sz w:val="22"/>
        </w:rPr>
        <w:t xml:space="preserve">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81A05"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9605094"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81A05"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9605095"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81A05"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9605096"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81A05"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9605097"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81A05"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9605098"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9E98C8"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B47D69A"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84" w:name="_Toc32201103"/>
      <w:r>
        <w:br w:type="page"/>
      </w:r>
      <w:bookmarkStart w:id="385" w:name="_Toc49661153"/>
      <w:bookmarkStart w:id="386"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  not-shared incremental km </w:t>
      </w:r>
      <w:proofErr w:type="gramStart"/>
      <w:r w:rsidRPr="000B6C0D">
        <w:rPr>
          <w:rFonts w:ascii="Arial" w:hAnsi="Arial" w:cs="Arial"/>
          <w:lang w:eastAsia="en-US"/>
        </w:rPr>
        <w:t>are</w:t>
      </w:r>
      <w:proofErr w:type="gramEnd"/>
      <w:r w:rsidRPr="000B6C0D">
        <w:rPr>
          <w:rFonts w:ascii="Arial" w:hAnsi="Arial" w:cs="Arial"/>
          <w:lang w:eastAsia="en-US"/>
        </w:rPr>
        <w:t xml:space="preserv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84"/>
      <w:bookmarkEnd w:id="385"/>
      <w:bookmarkEnd w:id="386"/>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0B815"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87" w:name="_Toc32201104"/>
      <w:bookmarkStart w:id="388" w:name="_Toc49661154"/>
      <w:bookmarkStart w:id="389"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87"/>
      <w:bookmarkEnd w:id="388"/>
      <w:bookmarkEnd w:id="389"/>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390" w:name="_Ref491664379"/>
      <w:bookmarkStart w:id="391" w:name="_Toc32201105"/>
      <w:r w:rsidRPr="004248A1">
        <w:rPr>
          <w:rFonts w:ascii="Arial" w:hAnsi="Arial" w:cs="Arial"/>
          <w:sz w:val="22"/>
          <w:szCs w:val="22"/>
        </w:rPr>
        <w:br w:type="page"/>
      </w:r>
      <w:bookmarkStart w:id="392" w:name="_Toc49661155"/>
      <w:bookmarkStart w:id="393"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390"/>
      <w:bookmarkEnd w:id="391"/>
      <w:bookmarkEnd w:id="392"/>
      <w:bookmarkEnd w:id="393"/>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394" w:name="_Hlt479666837"/>
      <w:bookmarkStart w:id="395" w:name="_Hlt506623598"/>
      <w:bookmarkEnd w:id="394"/>
      <w:bookmarkEnd w:id="395"/>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96" w:name="_Toc946728"/>
    </w:p>
    <w:p w14:paraId="2D914181" w14:textId="77777777" w:rsidR="006661FE" w:rsidRPr="004248A1" w:rsidRDefault="006661FE" w:rsidP="006661FE">
      <w:pPr>
        <w:pStyle w:val="Heading2"/>
        <w:rPr>
          <w:rFonts w:ascii="Arial" w:hAnsi="Arial" w:cs="Arial"/>
        </w:rPr>
      </w:pPr>
      <w:bookmarkStart w:id="397" w:name="_Toc32201106"/>
      <w:bookmarkStart w:id="398" w:name="_Toc49661156"/>
      <w:bookmarkStart w:id="399" w:name="_Toc274049735"/>
      <w:r w:rsidRPr="004248A1">
        <w:rPr>
          <w:rFonts w:ascii="Arial" w:hAnsi="Arial" w:cs="Arial"/>
        </w:rPr>
        <w:t>Monthly Charges</w:t>
      </w:r>
      <w:bookmarkEnd w:id="396"/>
      <w:bookmarkEnd w:id="397"/>
      <w:bookmarkEnd w:id="398"/>
      <w:bookmarkEnd w:id="399"/>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400" w:name="_Toc946729"/>
      <w:bookmarkStart w:id="401" w:name="_Toc32201107"/>
      <w:bookmarkStart w:id="402" w:name="_Toc49661157"/>
      <w:bookmarkStart w:id="403" w:name="_Toc274049736"/>
      <w:r>
        <w:t>Initial Reconciliation (Part 1</w:t>
      </w:r>
      <w:r w:rsidR="003A0CB9">
        <w:t>a</w:t>
      </w:r>
      <w:r>
        <w:t>)</w:t>
      </w:r>
      <w:bookmarkEnd w:id="400"/>
      <w:bookmarkEnd w:id="401"/>
      <w:bookmarkEnd w:id="402"/>
      <w:bookmarkEnd w:id="403"/>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404" w:name="_Toc946730"/>
      <w:bookmarkStart w:id="405" w:name="_Toc32201108"/>
      <w:bookmarkStart w:id="406" w:name="_Toc49661158"/>
      <w:bookmarkStart w:id="407" w:name="_Toc274049737"/>
      <w:r w:rsidRPr="008E4447">
        <w:rPr>
          <w:rFonts w:ascii="Arial" w:hAnsi="Arial" w:cs="Arial"/>
          <w:szCs w:val="22"/>
        </w:rPr>
        <w:t>Initial Reconciliation (Part 2)</w:t>
      </w:r>
      <w:bookmarkEnd w:id="404"/>
      <w:bookmarkEnd w:id="405"/>
      <w:bookmarkEnd w:id="406"/>
      <w:bookmarkEnd w:id="407"/>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081A05"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408" w:name="_Toc946732"/>
      <w:bookmarkStart w:id="409" w:name="_Toc32201109"/>
      <w:bookmarkStart w:id="410"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408"/>
    <w:bookmarkEnd w:id="409"/>
    <w:bookmarkEnd w:id="410"/>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11" w:name="_Ref531684937"/>
      <w:bookmarkStart w:id="412" w:name="_Toc32201110"/>
      <w:r w:rsidRPr="008E4447">
        <w:rPr>
          <w:rFonts w:ascii="Arial" w:hAnsi="Arial" w:cs="Arial"/>
          <w:sz w:val="22"/>
          <w:szCs w:val="22"/>
        </w:rPr>
        <w:br w:type="page"/>
      </w:r>
      <w:bookmarkStart w:id="413" w:name="_Toc274049739"/>
      <w:bookmarkStart w:id="414"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13"/>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28131"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04BE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D6058"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15" w:name="_Hlt501343668"/>
      <w:bookmarkStart w:id="416" w:name="_Hlt488742812"/>
      <w:bookmarkStart w:id="417" w:name="_Toc32201111"/>
      <w:bookmarkStart w:id="418" w:name="_Toc49661161"/>
      <w:bookmarkStart w:id="419" w:name="_Toc274049740"/>
      <w:bookmarkEnd w:id="411"/>
      <w:bookmarkEnd w:id="412"/>
      <w:bookmarkEnd w:id="414"/>
      <w:bookmarkEnd w:id="415"/>
      <w:bookmarkEnd w:id="416"/>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17"/>
      <w:bookmarkEnd w:id="418"/>
      <w:bookmarkEnd w:id="419"/>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20" w:name="_Toc32201112"/>
      <w:bookmarkStart w:id="421" w:name="_Toc49661162"/>
      <w:bookmarkStart w:id="422" w:name="_Toc274049741"/>
      <w:r>
        <w:t>Demand Charges</w:t>
      </w:r>
      <w:bookmarkEnd w:id="420"/>
      <w:bookmarkEnd w:id="421"/>
      <w:bookmarkEnd w:id="422"/>
    </w:p>
    <w:p w14:paraId="6FFEEB6C" w14:textId="77777777" w:rsidR="00E010AE" w:rsidRDefault="00081A05" w:rsidP="006661FE">
      <w:pPr>
        <w:pStyle w:val="1"/>
        <w:jc w:val="both"/>
      </w:pPr>
      <w:bookmarkStart w:id="423" w:name="_Toc32201113"/>
      <w:bookmarkStart w:id="424"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9605099"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25" w:name="OLE_LINK9"/>
      <w:bookmarkStart w:id="426" w:name="OLE_LINK12"/>
      <w:bookmarkEnd w:id="423"/>
      <w:bookmarkEnd w:id="424"/>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25"/>
      <w:bookmarkEnd w:id="426"/>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27"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27"/>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28"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28"/>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29"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42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3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3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31" w:name="_Toc70749747"/>
      <w:bookmarkStart w:id="432"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431"/>
      <w:bookmarkEnd w:id="432"/>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33"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33"/>
    </w:p>
    <w:p w14:paraId="70CE6CDB" w14:textId="77777777" w:rsidR="006661FE" w:rsidRDefault="006661FE">
      <w:pPr>
        <w:pStyle w:val="1"/>
        <w:jc w:val="both"/>
      </w:pPr>
    </w:p>
    <w:p w14:paraId="3A32FE67" w14:textId="77777777" w:rsidR="006661FE" w:rsidRPr="007B2988" w:rsidRDefault="006661FE" w:rsidP="006661FE">
      <w:pPr>
        <w:pStyle w:val="Heading2"/>
      </w:pPr>
      <w:bookmarkStart w:id="434" w:name="_Toc274049748"/>
      <w:r w:rsidRPr="007B2988">
        <w:t>Stability of tariffs</w:t>
      </w:r>
      <w:bookmarkEnd w:id="434"/>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435" w:name="_Toc274049749"/>
      <w:r w:rsidRPr="007B2988">
        <w:t>Predictability of tariffs</w:t>
      </w:r>
      <w:bookmarkEnd w:id="435"/>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36" w:name="_Toc3598575"/>
      <w:bookmarkStart w:id="437" w:name="_Toc35675434"/>
      <w:bookmarkStart w:id="438"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36"/>
    <w:bookmarkEnd w:id="437"/>
    <w:bookmarkEnd w:id="438"/>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39" w:name="_Hlt474031874"/>
      <w:bookmarkEnd w:id="439"/>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440"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44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81A05"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81A05"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81A05"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81A05"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BSUoSTOTmd</w:t>
      </w:r>
      <w:proofErr w:type="spellEnd"/>
      <w:r w:rsidRPr="00D66F37">
        <w:rPr>
          <w:rFonts w:ascii="Arial (W1)" w:hAnsi="Arial (W1)"/>
          <w:sz w:val="22"/>
          <w:lang w:eastAsia="en-US"/>
        </w:rPr>
        <w:t xml:space="preserve">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81A05"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proofErr w:type="spellStart"/>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proofErr w:type="spellEnd"/>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081A05"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m:t>
              </m:r>
              <m:r>
                <w:rPr>
                  <w:rFonts w:ascii="Cambria Math" w:hAnsi="Cambria Math"/>
                  <w:sz w:val="22"/>
                  <w:lang w:eastAsia="en-US"/>
                </w:rPr>
                <m:t>d</m:t>
              </m:r>
              <m:r>
                <w:rPr>
                  <w:rFonts w:ascii="Cambria Math" w:hAnsi="Cambria Math"/>
                  <w:sz w:val="22"/>
                  <w:lang w:eastAsia="en-US"/>
                </w:rPr>
                <m:t>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41"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41"/>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r>
        <w:t>BSUoS</w:t>
      </w:r>
      <w:r w:rsidR="00082F88">
        <w:t>EXT</w:t>
      </w:r>
      <w:r w:rsidR="00082F88" w:rsidRPr="00082F88">
        <w:rPr>
          <w:vertAlign w:val="subscript"/>
        </w:rPr>
        <w:t>d</w:t>
      </w:r>
      <w:proofErr w:type="spellEnd"/>
      <w:r w:rsidR="00082F88">
        <w:rPr>
          <w:vertAlign w:val="subscript"/>
        </w:rPr>
        <w:t xml:space="preserve">  </w:t>
      </w:r>
      <w:r w:rsidR="00082F88">
        <w:t>=</w:t>
      </w:r>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r>
        <w:t>BSUoSEXT</w:t>
      </w:r>
      <w:r w:rsidR="00953DAE"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81A05"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81A05"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proofErr w:type="gramStart"/>
      <w:r w:rsidRPr="006F2B80">
        <w:rPr>
          <w:rFonts w:ascii="Arial" w:hAnsi="Arial" w:cs="Arial"/>
          <w:sz w:val="22"/>
          <w:szCs w:val="22"/>
        </w:rPr>
        <w:t>BSUoSFXCd</w:t>
      </w:r>
      <w:proofErr w:type="spellEnd"/>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15pt;height:21.9pt" o:ole="">
                  <v:imagedata r:id="rId109" o:title=""/>
                </v:shape>
                <o:OLEObject Type="Embed" ProgID="Equation.3" ShapeID="_x0000_i1032" DrawAspect="Content" ObjectID="_1779605090"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proofErr w:type="spellStart"/>
            <w:r>
              <w:t>BSCCA</w:t>
            </w:r>
            <w:r>
              <w:rPr>
                <w:vertAlign w:val="subscript"/>
              </w:rPr>
              <w:t>d</w:t>
            </w:r>
            <w:proofErr w:type="spellEnd"/>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proofErr w:type="spellStart"/>
            <w:r>
              <w:t>BSCC</w:t>
            </w:r>
            <w:r>
              <w:rPr>
                <w:vertAlign w:val="subscript"/>
              </w:rPr>
              <w:t>j</w:t>
            </w:r>
            <w:proofErr w:type="spellEnd"/>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proofErr w:type="spellStart"/>
            <w:r>
              <w:t>BSCCV</w:t>
            </w:r>
            <w:r>
              <w:rPr>
                <w:vertAlign w:val="subscript"/>
              </w:rPr>
              <w:t>jd</w:t>
            </w:r>
            <w:proofErr w:type="spellEnd"/>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proofErr w:type="spellStart"/>
            <w:r>
              <w:t>BSUoSCOVID</w:t>
            </w:r>
            <w:r>
              <w:rPr>
                <w:vertAlign w:val="subscript"/>
              </w:rPr>
              <w:t>d</w:t>
            </w:r>
            <w:proofErr w:type="spellEnd"/>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proofErr w:type="spellStart"/>
            <w:r>
              <w:t>BSUoS</w:t>
            </w:r>
            <w:proofErr w:type="spellEnd"/>
            <w:r>
              <w:t xml:space="preserve">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proofErr w:type="spellStart"/>
            <w:r>
              <w:t>BSUoS</w:t>
            </w:r>
            <w:proofErr w:type="spellEnd"/>
            <w:r>
              <w:t xml:space="preserve">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proofErr w:type="spellStart"/>
            <w:r>
              <w:t>CSOBM</w:t>
            </w:r>
            <w:r>
              <w:rPr>
                <w:vertAlign w:val="subscript"/>
              </w:rPr>
              <w:t>j</w:t>
            </w:r>
            <w:proofErr w:type="spellEnd"/>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proofErr w:type="spellStart"/>
            <w:r>
              <w:t>TotAdj</w:t>
            </w:r>
            <w:r w:rsidRPr="00F862F2">
              <w:rPr>
                <w:vertAlign w:val="subscript"/>
              </w:rPr>
              <w:t>d</w:t>
            </w:r>
            <w:proofErr w:type="spellEnd"/>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 xml:space="preserve">Is the contribution on Settlement Day, d, to the value of </w:t>
            </w:r>
            <w:proofErr w:type="spellStart"/>
            <w:r>
              <w:t>TotAdj</w:t>
            </w:r>
            <w:r>
              <w:rPr>
                <w:vertAlign w:val="subscript"/>
              </w:rPr>
              <w:t>t</w:t>
            </w:r>
            <w:proofErr w:type="spellEnd"/>
            <w:r>
              <w:t xml:space="preserve"> where </w:t>
            </w:r>
            <w:proofErr w:type="spellStart"/>
            <w:r>
              <w:t>TotAdj</w:t>
            </w:r>
            <w:r>
              <w:rPr>
                <w:vertAlign w:val="subscript"/>
              </w:rPr>
              <w:t>t</w:t>
            </w:r>
            <w:proofErr w:type="spellEnd"/>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proofErr w:type="spellStart"/>
            <w:r>
              <w:t>FBC</w:t>
            </w:r>
            <w:r>
              <w:rPr>
                <w:vertAlign w:val="subscript"/>
              </w:rPr>
              <w:t>d</w:t>
            </w:r>
            <w:proofErr w:type="spellEnd"/>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 xml:space="preserve">Fixed </w:t>
            </w:r>
            <w:proofErr w:type="spellStart"/>
            <w:r>
              <w:t>BSUoS</w:t>
            </w:r>
            <w:proofErr w:type="spellEnd"/>
            <w:r>
              <w:t xml:space="preserve">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Fixed </w:t>
            </w:r>
            <w:proofErr w:type="spellStart"/>
            <w:r>
              <w:t>BSUoS</w:t>
            </w:r>
            <w:proofErr w:type="spellEnd"/>
            <w:r>
              <w:t xml:space="preserve">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 xml:space="preserve">Revised Fixed </w:t>
            </w:r>
            <w:proofErr w:type="spellStart"/>
            <w:r>
              <w:t>BSUoS</w:t>
            </w:r>
            <w:proofErr w:type="spellEnd"/>
            <w:r>
              <w:t xml:space="preserve">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w:t>
            </w:r>
            <w:proofErr w:type="spellStart"/>
            <w:r>
              <w:t>BSUoS</w:t>
            </w:r>
            <w:proofErr w:type="spellEnd"/>
            <w:r>
              <w:t xml:space="preserve"> Price which applies for </w:t>
            </w:r>
            <w:proofErr w:type="gramStart"/>
            <w:r>
              <w:t>a number of</w:t>
            </w:r>
            <w:proofErr w:type="gramEnd"/>
            <w:r>
              <w:t xml:space="preserve">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w:t>
            </w:r>
            <w:proofErr w:type="spellStart"/>
            <w:r>
              <w:t>BSUoS</w:t>
            </w:r>
            <w:proofErr w:type="spellEnd"/>
            <w:r>
              <w:t xml:space="preserve">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1" o:title=""/>
                </v:shape>
                <o:OLEObject Type="Embed" ProgID="Equation.3" ShapeID="_x0000_i1033" DrawAspect="Content" ObjectID="_1779605091"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xml:space="preserve">, calculated for Settlement </w:t>
            </w:r>
            <w:proofErr w:type="spellStart"/>
            <w:r>
              <w:t>Day,d</w:t>
            </w:r>
            <w:proofErr w:type="spellEnd"/>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proofErr w:type="spellStart"/>
            <w:r>
              <w:t>OM</w:t>
            </w:r>
            <w:r>
              <w:rPr>
                <w:vertAlign w:val="subscript"/>
              </w:rPr>
              <w:t>d</w:t>
            </w:r>
            <w:proofErr w:type="spellEnd"/>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 xml:space="preserve">Is the contribution on Settlement Day, d, to the value of </w:t>
            </w:r>
            <w:proofErr w:type="spellStart"/>
            <w:r>
              <w:t>OM</w:t>
            </w:r>
            <w:r>
              <w:rPr>
                <w:vertAlign w:val="subscript"/>
              </w:rPr>
              <w:t>t</w:t>
            </w:r>
            <w:proofErr w:type="spellEnd"/>
            <w:r>
              <w:t xml:space="preserve"> where </w:t>
            </w:r>
            <w:proofErr w:type="spellStart"/>
            <w:r>
              <w:t>OM</w:t>
            </w:r>
            <w:r>
              <w:rPr>
                <w:vertAlign w:val="subscript"/>
              </w:rPr>
              <w:t>t</w:t>
            </w:r>
            <w:proofErr w:type="spellEnd"/>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6pt;height:21.9pt" o:ole="">
                  <v:imagedata r:id="rId113" o:title=""/>
                </v:shape>
                <o:OLEObject Type="Embed" ProgID="Equation.3" ShapeID="_x0000_i1034" DrawAspect="Content" ObjectID="_1779605092"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42" w:name="BSUoSend"/>
      <w:bookmarkEnd w:id="442"/>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4DE48" w14:textId="77777777" w:rsidR="00E027A5" w:rsidRDefault="00E027A5" w:rsidP="001046D7">
      <w:pPr>
        <w:pStyle w:val="LogoCaption"/>
      </w:pPr>
      <w:r>
        <w:separator/>
      </w:r>
    </w:p>
  </w:endnote>
  <w:endnote w:type="continuationSeparator" w:id="0">
    <w:p w14:paraId="77E8E139" w14:textId="77777777" w:rsidR="00E027A5" w:rsidRDefault="00E027A5" w:rsidP="001046D7">
      <w:pPr>
        <w:pStyle w:val="LogoCaption"/>
      </w:pPr>
      <w:r>
        <w:continuationSeparator/>
      </w:r>
    </w:p>
  </w:endnote>
  <w:endnote w:type="continuationNotice" w:id="1">
    <w:p w14:paraId="14C2A66F" w14:textId="77777777" w:rsidR="00E027A5" w:rsidRDefault="00E02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66B9" w14:textId="77777777" w:rsidR="00E027A5" w:rsidRDefault="00E027A5" w:rsidP="001046D7">
      <w:pPr>
        <w:pStyle w:val="LogoCaption"/>
      </w:pPr>
      <w:r>
        <w:separator/>
      </w:r>
    </w:p>
  </w:footnote>
  <w:footnote w:type="continuationSeparator" w:id="0">
    <w:p w14:paraId="31F853F0" w14:textId="77777777" w:rsidR="00E027A5" w:rsidRDefault="00E027A5" w:rsidP="001046D7">
      <w:pPr>
        <w:pStyle w:val="LogoCaption"/>
      </w:pPr>
      <w:r>
        <w:continuationSeparator/>
      </w:r>
    </w:p>
  </w:footnote>
  <w:footnote w:type="continuationNotice" w:id="1">
    <w:p w14:paraId="34C5E79E" w14:textId="77777777" w:rsidR="00E027A5" w:rsidRDefault="00E027A5"/>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44" w:name="OLE_LINK4"/>
      <w:bookmarkStart w:id="345" w:name="OLE_LINK5"/>
      <w:r w:rsidRPr="00222B22">
        <w:rPr>
          <w:rFonts w:cs="Arial"/>
          <w:sz w:val="18"/>
          <w:szCs w:val="18"/>
        </w:rPr>
        <w:t xml:space="preserve">LDTEC Indicative Block Offer </w:t>
      </w:r>
      <w:bookmarkEnd w:id="344"/>
      <w:bookmarkEnd w:id="34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43"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44" w:name="bmkLogoCaptionEven" w:colFirst="0" w:colLast="0"/>
          <w:bookmarkEnd w:id="443"/>
        </w:p>
      </w:tc>
    </w:tr>
    <w:bookmarkEnd w:id="444"/>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45"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46" w:name="bmkLogoCaption" w:colFirst="0" w:colLast="0"/>
          <w:bookmarkEnd w:id="445"/>
        </w:p>
      </w:tc>
    </w:tr>
    <w:bookmarkEnd w:id="446"/>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formatting="1" w:enforcement="1" w:cryptProviderType="rsaAES" w:cryptAlgorithmClass="hash" w:cryptAlgorithmType="typeAny" w:cryptAlgorithmSid="14" w:cryptSpinCount="100000" w:hash="O1o4SFQscm7bhvuOGocn5L0zeWCgTRk1cTn+4KrWZrdTKcfXJEIcwmtsleBp1oPckDaVaJtRfEOZuhw8r1I16Q==" w:salt="mm/xrjfF+anQu38tdRZq9g=="/>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A05"/>
    <w:rsid w:val="00081F1C"/>
    <w:rsid w:val="00082F88"/>
    <w:rsid w:val="0008330F"/>
    <w:rsid w:val="00084189"/>
    <w:rsid w:val="000853AA"/>
    <w:rsid w:val="00085C3E"/>
    <w:rsid w:val="00086480"/>
    <w:rsid w:val="00086ADC"/>
    <w:rsid w:val="000909DD"/>
    <w:rsid w:val="00090F85"/>
    <w:rsid w:val="0009105F"/>
    <w:rsid w:val="00092143"/>
    <w:rsid w:val="000921B9"/>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A4"/>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0A92"/>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14"/>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376B"/>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0EB4"/>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0DC2"/>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5BA"/>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23F9"/>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185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26BD"/>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479B9"/>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3B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153</Pages>
  <Words>44997</Words>
  <Characters>256489</Characters>
  <Application>Microsoft Office Word</Application>
  <DocSecurity>0</DocSecurity>
  <Lines>2137</Lines>
  <Paragraphs>601</Paragraphs>
  <ScaleCrop>false</ScaleCrop>
  <LinksUpToDate>false</LinksUpToDate>
  <CharactersWithSpaces>300885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2024-06-11T08:30:00Z</dcterms:created>
  <dcterms:modified xsi:type="dcterms:W3CDTF">2024-06-11T08:56:00Z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